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5B9305B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 xml:space="preserve">as the case may </w:t>
      </w:r>
      <w:proofErr w:type="gramStart"/>
      <w:r>
        <w:rPr>
          <w:rFonts w:ascii="Arial" w:hAnsi="Arial" w:cs="Arial"/>
        </w:rPr>
        <w:t>be;</w:t>
      </w:r>
      <w:proofErr w:type="gramEnd"/>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words "include" or "including" are to be construed without limitation to the generality of the preceding </w:t>
      </w:r>
      <w:proofErr w:type="gramStart"/>
      <w:r>
        <w:rPr>
          <w:rFonts w:ascii="Arial" w:hAnsi="Arial" w:cs="Arial"/>
        </w:rPr>
        <w:t>words;</w:t>
      </w:r>
      <w:proofErr w:type="gramEnd"/>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w:t>
            </w:r>
            <w:proofErr w:type="gramStart"/>
            <w:r>
              <w:rPr>
                <w:rFonts w:ascii="Arial" w:hAnsi="Arial" w:cs="Arial"/>
              </w:rPr>
              <w:t>hrs;</w:t>
            </w:r>
            <w:proofErr w:type="gramEnd"/>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 xml:space="preserve">National Electricity Transmission </w:t>
            </w:r>
            <w:proofErr w:type="gramStart"/>
            <w:r>
              <w:rPr>
                <w:rFonts w:ascii="Arial" w:hAnsi="Arial" w:cs="Arial"/>
                <w:b/>
              </w:rPr>
              <w:t>System</w:t>
            </w:r>
            <w:r>
              <w:rPr>
                <w:rFonts w:ascii="Arial" w:hAnsi="Arial" w:cs="Arial"/>
              </w:rPr>
              <w:t>;</w:t>
            </w:r>
            <w:proofErr w:type="gramEnd"/>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proofErr w:type="gramStart"/>
            <w:r>
              <w:rPr>
                <w:rFonts w:ascii="Arial" w:hAnsi="Arial" w:cs="Arial"/>
                <w:b/>
              </w:rPr>
              <w:t>CUSC</w:t>
            </w:r>
            <w:r>
              <w:rPr>
                <w:rFonts w:ascii="Arial" w:hAnsi="Arial" w:cs="Arial"/>
              </w:rPr>
              <w:t>;</w:t>
            </w:r>
            <w:proofErr w:type="gramEnd"/>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 xml:space="preserve">Market Suspension </w:t>
            </w:r>
            <w:proofErr w:type="gramStart"/>
            <w:r w:rsidRPr="00E65E8A">
              <w:rPr>
                <w:rFonts w:ascii="Arial" w:hAnsi="Arial" w:cs="Arial"/>
                <w:b/>
                <w:bCs/>
                <w:szCs w:val="22"/>
                <w:lang w:eastAsia="en-GB"/>
              </w:rPr>
              <w:t>Period</w:t>
            </w:r>
            <w:r w:rsidRPr="00E65E8A">
              <w:rPr>
                <w:rFonts w:ascii="ArialMT" w:hAnsi="ArialMT" w:cs="ArialMT"/>
                <w:sz w:val="20"/>
                <w:szCs w:val="20"/>
                <w:lang w:eastAsia="en-GB"/>
              </w:rPr>
              <w:t>;</w:t>
            </w:r>
            <w:proofErr w:type="gramEnd"/>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 xml:space="preserve">Fuel Security </w:t>
            </w:r>
            <w:proofErr w:type="gramStart"/>
            <w:r>
              <w:rPr>
                <w:rFonts w:ascii="Arial" w:hAnsi="Arial" w:cs="Arial"/>
                <w:b/>
              </w:rPr>
              <w:t>Code</w:t>
            </w:r>
            <w:r>
              <w:rPr>
                <w:rFonts w:ascii="Arial" w:hAnsi="Arial" w:cs="Arial"/>
              </w:rPr>
              <w:t>;</w:t>
            </w:r>
            <w:proofErr w:type="gramEnd"/>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w:t>
            </w:r>
            <w:proofErr w:type="gramStart"/>
            <w:r>
              <w:rPr>
                <w:rFonts w:ascii="Arial" w:hAnsi="Arial" w:cs="Arial"/>
                <w:b/>
              </w:rPr>
              <w:t>Instruction</w:t>
            </w:r>
            <w:r>
              <w:rPr>
                <w:rFonts w:ascii="Arial" w:hAnsi="Arial" w:cs="Arial"/>
              </w:rPr>
              <w:t>;</w:t>
            </w:r>
            <w:proofErr w:type="gramEnd"/>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 xml:space="preserve">Secretary of </w:t>
            </w:r>
            <w:proofErr w:type="gramStart"/>
            <w:r>
              <w:rPr>
                <w:rFonts w:ascii="Arial" w:hAnsi="Arial" w:cs="Arial"/>
                <w:b/>
              </w:rPr>
              <w:t>State</w:t>
            </w:r>
            <w:r>
              <w:rPr>
                <w:rFonts w:ascii="Arial" w:hAnsi="Arial" w:cs="Arial"/>
              </w:rPr>
              <w:t>;</w:t>
            </w:r>
            <w:proofErr w:type="gramEnd"/>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w:t>
            </w:r>
            <w:proofErr w:type="gramStart"/>
            <w:r>
              <w:rPr>
                <w:rFonts w:ascii="Arial" w:hAnsi="Arial" w:cs="Arial"/>
              </w:rPr>
              <w:t>be;</w:t>
            </w:r>
            <w:proofErr w:type="gramEnd"/>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w:t>
            </w:r>
            <w:proofErr w:type="gramStart"/>
            <w:r w:rsidRPr="0000119F">
              <w:rPr>
                <w:rFonts w:ascii="Arial" w:hAnsi="Arial" w:cs="Arial"/>
                <w:b/>
                <w:bCs/>
              </w:rPr>
              <w:t>Methodology</w:t>
            </w:r>
            <w:r w:rsidRPr="00204577">
              <w:rPr>
                <w:rFonts w:ascii="Arial" w:hAnsi="Arial" w:cs="Arial"/>
                <w:bCs/>
              </w:rPr>
              <w:t>;</w:t>
            </w:r>
            <w:proofErr w:type="gramEnd"/>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6B6A8686"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015A8026" w14:textId="77777777" w:rsidR="0006010E" w:rsidRDefault="0006010E">
            <w:pPr>
              <w:pStyle w:val="clauseindent"/>
              <w:ind w:left="0"/>
              <w:rPr>
                <w:rFonts w:ascii="Arial" w:hAnsi="Arial" w:cs="Arial"/>
              </w:rPr>
            </w:pPr>
          </w:p>
          <w:p w14:paraId="6022B2FB" w14:textId="353A4FFC" w:rsidR="0006010E" w:rsidRPr="0006010E" w:rsidRDefault="0006010E">
            <w:pPr>
              <w:pStyle w:val="clauseindent"/>
              <w:ind w:left="0"/>
              <w:rPr>
                <w:rFonts w:ascii="Arial" w:hAnsi="Arial" w:cs="Arial"/>
                <w:b/>
                <w:bCs/>
              </w:rPr>
            </w:pPr>
            <w:r w:rsidRPr="0006010E">
              <w:rPr>
                <w:rFonts w:ascii="Arial" w:hAnsi="Arial" w:cs="Arial"/>
                <w:b/>
                <w:bCs/>
              </w:rPr>
              <w:t>“Apparent Power”</w:t>
            </w:r>
          </w:p>
        </w:tc>
        <w:tc>
          <w:tcPr>
            <w:tcW w:w="6775" w:type="dxa"/>
          </w:tcPr>
          <w:p w14:paraId="482CB488" w14:textId="77777777" w:rsidR="004D5A11" w:rsidRDefault="004D5A11" w:rsidP="008B46E9">
            <w:pPr>
              <w:pStyle w:val="clauseindent"/>
              <w:spacing w:line="360" w:lineRule="auto"/>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48EEDE28" w:rsidR="0006010E" w:rsidRPr="0006010E" w:rsidRDefault="0006010E" w:rsidP="008B46E9">
            <w:pPr>
              <w:pStyle w:val="clauseindent"/>
              <w:spacing w:line="360" w:lineRule="auto"/>
              <w:ind w:left="0"/>
              <w:jc w:val="both"/>
              <w:rPr>
                <w:rFonts w:ascii="Arial" w:hAnsi="Arial" w:cs="Arial"/>
                <w:iCs/>
              </w:rPr>
            </w:pPr>
            <w:r>
              <w:rPr>
                <w:rFonts w:ascii="Arial" w:hAnsi="Arial" w:cs="Arial"/>
                <w:iCs/>
              </w:rPr>
              <w:t>As defined in the 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rsidP="008B46E9">
            <w:pPr>
              <w:pStyle w:val="clauseindent"/>
              <w:spacing w:line="360" w:lineRule="auto"/>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proofErr w:type="gramStart"/>
            <w:r>
              <w:rPr>
                <w:rFonts w:ascii="Arial" w:hAnsi="Arial" w:cs="Arial"/>
                <w:b/>
                <w:bCs/>
              </w:rPr>
              <w:t>Website</w:t>
            </w:r>
            <w:r>
              <w:rPr>
                <w:rFonts w:ascii="Arial" w:hAnsi="Arial" w:cs="Arial"/>
              </w:rPr>
              <w:t>;</w:t>
            </w:r>
            <w:proofErr w:type="gramEnd"/>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w:t>
            </w:r>
            <w:proofErr w:type="gramStart"/>
            <w:r w:rsidRPr="009625ED">
              <w:rPr>
                <w:rFonts w:ascii="Arial" w:hAnsi="Arial" w:cs="Arial"/>
              </w:rPr>
              <w:t>long term</w:t>
            </w:r>
            <w:proofErr w:type="gramEnd"/>
            <w:r w:rsidRPr="009625ED">
              <w:rPr>
                <w:rFonts w:ascii="Arial" w:hAnsi="Arial" w:cs="Arial"/>
              </w:rPr>
              <w:t xml:space="preserve">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proofErr w:type="gramStart"/>
            <w:r w:rsidRPr="009625ED">
              <w:rPr>
                <w:rFonts w:ascii="Arial,Bold" w:hAnsi="Arial,Bold" w:cs="Arial,Bold"/>
                <w:b/>
                <w:bCs/>
                <w:szCs w:val="22"/>
                <w:lang w:eastAsia="en-GB"/>
              </w:rPr>
              <w:t>Deenergised</w:t>
            </w:r>
            <w:r w:rsidRPr="009625ED">
              <w:rPr>
                <w:rFonts w:ascii="Arial" w:hAnsi="Arial" w:cs="Arial"/>
                <w:szCs w:val="22"/>
                <w:lang w:eastAsia="en-GB"/>
              </w:rPr>
              <w:t>;</w:t>
            </w:r>
            <w:proofErr w:type="gramEnd"/>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lastRenderedPageBreak/>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 xml:space="preserve">as defined in Paragraph </w:t>
            </w:r>
            <w:proofErr w:type="gramStart"/>
            <w:r>
              <w:rPr>
                <w:rFonts w:ascii="Arial" w:hAnsi="Arial" w:cs="Arial"/>
              </w:rPr>
              <w:t>3.15.1</w:t>
            </w:r>
            <w:bookmarkStart w:id="13" w:name="_BPDCD_15"/>
            <w:r w:rsidRPr="00DE41AF">
              <w:rPr>
                <w:rFonts w:ascii="Arial" w:hAnsi="Arial" w:cs="Arial"/>
              </w:rPr>
              <w:t>;</w:t>
            </w:r>
            <w:bookmarkEnd w:id="13"/>
            <w:proofErr w:type="gramEnd"/>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proofErr w:type="spellStart"/>
            <w:r w:rsidRPr="001D3F08">
              <w:rPr>
                <w:rFonts w:ascii="Arial" w:hAnsi="Arial" w:cs="Arial"/>
                <w:b/>
                <w:bCs/>
              </w:rPr>
              <w:t>BSUoS</w:t>
            </w:r>
            <w:proofErr w:type="spellEnd"/>
            <w:r w:rsidRPr="001D3F08">
              <w:rPr>
                <w:rFonts w:ascii="Arial" w:hAnsi="Arial" w:cs="Arial"/>
                <w:b/>
                <w:bCs/>
              </w:rPr>
              <w:t xml:space="preserve">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1970F37B"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as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xml:space="preserve">, Scottish Hydro Electric plc, and Scottish Power </w:t>
            </w:r>
            <w:proofErr w:type="gramStart"/>
            <w:r>
              <w:rPr>
                <w:rFonts w:ascii="Arial" w:hAnsi="Arial" w:cs="Arial"/>
              </w:rPr>
              <w:t>plc;</w:t>
            </w:r>
            <w:proofErr w:type="gramEnd"/>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 xml:space="preserve">User Commitment </w:t>
            </w:r>
            <w:proofErr w:type="gramStart"/>
            <w:r w:rsidRPr="0000119F">
              <w:rPr>
                <w:rFonts w:ascii="Arial" w:hAnsi="Arial" w:cs="Arial"/>
                <w:b/>
              </w:rPr>
              <w:t>Methodology</w:t>
            </w:r>
            <w:r w:rsidRPr="0000119F">
              <w:rPr>
                <w:rFonts w:ascii="Arial" w:hAnsi="Arial" w:cs="Arial"/>
              </w:rPr>
              <w:t>;</w:t>
            </w:r>
            <w:proofErr w:type="gramEnd"/>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 xml:space="preserve">User Commitment </w:t>
            </w:r>
            <w:proofErr w:type="gramStart"/>
            <w:r w:rsidRPr="00CC1E0D">
              <w:rPr>
                <w:rFonts w:ascii="Arial" w:hAnsi="Arial" w:cs="Arial"/>
                <w:b/>
                <w:szCs w:val="22"/>
              </w:rPr>
              <w:t>Methodology</w:t>
            </w:r>
            <w:r>
              <w:rPr>
                <w:rFonts w:ascii="Arial" w:hAnsi="Arial" w:cs="Arial"/>
                <w:szCs w:val="22"/>
              </w:rPr>
              <w:t>;</w:t>
            </w:r>
            <w:proofErr w:type="gramEnd"/>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proofErr w:type="gramStart"/>
            <w:r w:rsidRPr="0000119F">
              <w:rPr>
                <w:rFonts w:ascii="Arial" w:hAnsi="Arial" w:cs="Arial"/>
                <w:b/>
              </w:rPr>
              <w:t>Methodology</w:t>
            </w:r>
            <w:r w:rsidRPr="0000119F">
              <w:rPr>
                <w:rFonts w:ascii="Arial" w:hAnsi="Arial" w:cs="Arial"/>
              </w:rPr>
              <w:t>;</w:t>
            </w:r>
            <w:proofErr w:type="gramEnd"/>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proofErr w:type="gramStart"/>
            <w:r w:rsidRPr="00F96CF5">
              <w:rPr>
                <w:rFonts w:ascii="Arial" w:hAnsi="Arial" w:cs="Arial"/>
                <w:b/>
                <w:szCs w:val="22"/>
              </w:rPr>
              <w:t>CUSC</w:t>
            </w:r>
            <w:r w:rsidRPr="00F96CF5">
              <w:rPr>
                <w:rFonts w:ascii="Arial" w:hAnsi="Arial" w:cs="Arial"/>
                <w:szCs w:val="22"/>
              </w:rPr>
              <w:t>;</w:t>
            </w:r>
            <w:proofErr w:type="gramEnd"/>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proofErr w:type="gramStart"/>
            <w:r w:rsidRPr="00F96CF5">
              <w:rPr>
                <w:rFonts w:ascii="Arial" w:hAnsi="Arial" w:cs="Arial"/>
                <w:b/>
                <w:bCs/>
                <w:szCs w:val="22"/>
                <w:lang w:eastAsia="en-GB"/>
              </w:rPr>
              <w:t>User</w:t>
            </w:r>
            <w:r w:rsidRPr="00F96CF5">
              <w:rPr>
                <w:rFonts w:ascii="Arial" w:hAnsi="Arial" w:cs="Arial"/>
                <w:szCs w:val="22"/>
                <w:lang w:eastAsia="en-GB"/>
              </w:rPr>
              <w:t>;</w:t>
            </w:r>
            <w:proofErr w:type="gramEnd"/>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0E10D1D0"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7"/>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C61D2E">
        <w:trPr>
          <w:gridAfter w:val="1"/>
          <w:wAfter w:w="29" w:type="dxa"/>
        </w:trPr>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9"/>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15A1FC0A" w:rsidR="004D5A11" w:rsidRDefault="004D5A11">
            <w:pPr>
              <w:rPr>
                <w:rFonts w:ascii="Arial" w:hAnsi="Arial" w:cs="Arial"/>
                <w:b/>
              </w:rPr>
            </w:pPr>
            <w:bookmarkStart w:id="22" w:name="_DV_C131"/>
            <w:r>
              <w:rPr>
                <w:rFonts w:ascii="Arial" w:hAnsi="Arial" w:cs="Arial"/>
                <w:b/>
              </w:rPr>
              <w:t>"Circuit Breaker"</w:t>
            </w:r>
            <w:bookmarkEnd w:id="22"/>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44961BF5" w14:textId="77777777" w:rsidR="003A7390" w:rsidRDefault="003A7390">
            <w:pPr>
              <w:pStyle w:val="BodyText"/>
              <w:rPr>
                <w:rFonts w:ascii="Arial" w:hAnsi="Arial" w:cs="Arial"/>
                <w:b/>
                <w:bCs/>
              </w:rPr>
            </w:pPr>
            <w:r>
              <w:rPr>
                <w:rFonts w:ascii="Arial" w:hAnsi="Arial" w:cs="Arial"/>
                <w:b/>
                <w:bCs/>
              </w:rPr>
              <w:lastRenderedPageBreak/>
              <w:t>“CM Administrative Parties”</w:t>
            </w:r>
          </w:p>
          <w:p w14:paraId="25FD0E4D" w14:textId="77777777" w:rsidR="005E1558" w:rsidRDefault="005E1558">
            <w:pPr>
              <w:pStyle w:val="BodyText"/>
              <w:rPr>
                <w:rFonts w:ascii="Arial" w:hAnsi="Arial" w:cs="Arial"/>
                <w:b/>
                <w:bCs/>
              </w:rPr>
            </w:pPr>
          </w:p>
          <w:p w14:paraId="744493E7" w14:textId="166D76D6" w:rsidR="005E1558" w:rsidRDefault="005E1558">
            <w:pPr>
              <w:pStyle w:val="BodyText"/>
              <w:rPr>
                <w:rFonts w:ascii="Arial" w:hAnsi="Arial" w:cs="Arial"/>
                <w:b/>
                <w:bCs/>
              </w:rPr>
            </w:pPr>
          </w:p>
        </w:tc>
        <w:tc>
          <w:tcPr>
            <w:tcW w:w="6775" w:type="dxa"/>
          </w:tcPr>
          <w:p w14:paraId="51E07B22" w14:textId="3A3B9339" w:rsidR="005E1558" w:rsidRDefault="003A7390">
            <w:pPr>
              <w:pStyle w:val="BodyText"/>
              <w:jc w:val="both"/>
              <w:rP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 xml:space="preserve">CM Settlement Services </w:t>
            </w:r>
            <w:proofErr w:type="gramStart"/>
            <w:r w:rsidRPr="003A7390">
              <w:rPr>
                <w:rFonts w:ascii="Arial" w:hAnsi="Arial" w:cs="Arial"/>
                <w:b/>
                <w:bCs/>
                <w:lang w:val="en-US"/>
              </w:rPr>
              <w:t>Provider</w:t>
            </w:r>
            <w:r w:rsidRPr="003A7390">
              <w:rPr>
                <w:rFonts w:ascii="Arial" w:hAnsi="Arial" w:cs="Arial"/>
                <w:lang w:val="en-US"/>
              </w:rPr>
              <w:t>;</w:t>
            </w:r>
            <w:proofErr w:type="gramEnd"/>
          </w:p>
          <w:p w14:paraId="05EAEB6C" w14:textId="0CB7FAE0" w:rsidR="005E1558" w:rsidRPr="009623D7" w:rsidRDefault="005E1558">
            <w:pPr>
              <w:pStyle w:val="BodyText"/>
              <w:jc w:val="both"/>
              <w:rPr>
                <w:rFonts w:ascii="Arial" w:hAnsi="Arial" w:cs="Arial"/>
                <w:b/>
                <w:bCs/>
              </w:rPr>
            </w:pP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w:t>
            </w:r>
            <w:proofErr w:type="gramStart"/>
            <w:r>
              <w:rPr>
                <w:rFonts w:ascii="Arial" w:hAnsi="Arial" w:cs="Arial"/>
              </w:rPr>
              <w:t>time;</w:t>
            </w:r>
            <w:proofErr w:type="gramEnd"/>
            <w:r>
              <w:rPr>
                <w:rFonts w:ascii="Arial" w:hAnsi="Arial" w:cs="Arial"/>
              </w:rPr>
              <w:t xml:space="preserv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lastRenderedPageBreak/>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 xml:space="preserve">Wider Transmission Reinforcement </w:t>
            </w:r>
            <w:proofErr w:type="gramStart"/>
            <w:r>
              <w:rPr>
                <w:rFonts w:ascii="Arial" w:hAnsi="Arial" w:cs="Arial"/>
                <w:b/>
              </w:rPr>
              <w:t>Works</w:t>
            </w:r>
            <w:r>
              <w:rPr>
                <w:rFonts w:ascii="Arial" w:hAnsi="Arial" w:cs="Arial"/>
              </w:rPr>
              <w:t>;</w:t>
            </w:r>
            <w:proofErr w:type="gramEnd"/>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lastRenderedPageBreak/>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lastRenderedPageBreak/>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w:t>
            </w:r>
            <w:proofErr w:type="gramStart"/>
            <w:r>
              <w:rPr>
                <w:rFonts w:ascii="Arial" w:hAnsi="Arial" w:cs="Arial"/>
              </w:rPr>
              <w:t>13.2.4;</w:t>
            </w:r>
            <w:proofErr w:type="gramEnd"/>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 xml:space="preserve">Connect and Manage </w:t>
            </w:r>
            <w:proofErr w:type="gramStart"/>
            <w:r>
              <w:rPr>
                <w:rFonts w:ascii="Arial" w:hAnsi="Arial"/>
                <w:b/>
              </w:rPr>
              <w:t>Derogation</w:t>
            </w:r>
            <w:r>
              <w:rPr>
                <w:rFonts w:ascii="Arial" w:hAnsi="Arial" w:cs="Arial"/>
              </w:rPr>
              <w:t>;</w:t>
            </w:r>
            <w:proofErr w:type="gramEnd"/>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 xml:space="preserve">means the date which the Secretary of State determines shall be the connect and manage implementation </w:t>
            </w:r>
            <w:proofErr w:type="gramStart"/>
            <w:r>
              <w:rPr>
                <w:rFonts w:ascii="Arial" w:hAnsi="Arial" w:cs="Arial"/>
              </w:rPr>
              <w:t>date;</w:t>
            </w:r>
            <w:proofErr w:type="gramEnd"/>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24" w:name="_BPDCD_23"/>
            <w:r>
              <w:rPr>
                <w:rFonts w:ascii="Arial" w:hAnsi="Arial" w:cs="Arial"/>
                <w:strike/>
                <w:color w:val="FF0000"/>
              </w:rPr>
              <w:t xml:space="preserve"> </w:t>
            </w:r>
            <w:bookmarkStart w:id="25" w:name="_BPDCI_24"/>
            <w:bookmarkEnd w:id="24"/>
            <w:r>
              <w:rPr>
                <w:rFonts w:ascii="Arial" w:hAnsi="Arial" w:cs="Arial"/>
                <w:color w:val="0000FF"/>
                <w:u w:val="double"/>
              </w:rPr>
              <w:t>;</w:t>
            </w:r>
            <w:proofErr w:type="gramEnd"/>
            <w:r>
              <w:rPr>
                <w:rFonts w:ascii="Arial" w:hAnsi="Arial" w:cs="Arial"/>
                <w:color w:val="0000FF"/>
                <w:u w:val="double"/>
              </w:rPr>
              <w:t xml:space="preserve"> </w:t>
            </w:r>
            <w:bookmarkEnd w:id="25"/>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26" w:name="_BPDCD_27"/>
            <w:r w:rsidRPr="00DE41AF">
              <w:rPr>
                <w:rFonts w:ascii="Arial" w:hAnsi="Arial" w:cs="Arial"/>
                <w:bCs/>
              </w:rPr>
              <w:t>14</w:t>
            </w:r>
            <w:bookmarkEnd w:id="26"/>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lastRenderedPageBreak/>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proofErr w:type="gramEnd"/>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 xml:space="preserve">for the construction of the </w:t>
            </w:r>
            <w:proofErr w:type="gramStart"/>
            <w:r w:rsidRPr="00CF60F6">
              <w:rPr>
                <w:rFonts w:ascii="Arial" w:hAnsi="Arial" w:cs="Arial"/>
              </w:rPr>
              <w:t>Works;</w:t>
            </w:r>
            <w:proofErr w:type="gramEnd"/>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lastRenderedPageBreak/>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27" w:name="_BPDCD_29"/>
            <w:r w:rsidRPr="00842A97">
              <w:rPr>
                <w:rFonts w:ascii="Arial Bold" w:hAnsi="Arial Bold" w:cs="Arial"/>
                <w:b/>
                <w:bCs/>
              </w:rPr>
              <w:t>The Company</w:t>
            </w:r>
            <w:r w:rsidRPr="00842A97">
              <w:rPr>
                <w:rFonts w:ascii="Arial" w:hAnsi="Arial" w:cs="Arial"/>
              </w:rPr>
              <w:t xml:space="preserve"> </w:t>
            </w:r>
            <w:bookmarkEnd w:id="2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lastRenderedPageBreak/>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2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2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29" w:name="_BPDCD_30"/>
            <w:r w:rsidRPr="00842A97">
              <w:rPr>
                <w:rFonts w:ascii="Arial" w:hAnsi="Arial" w:cs="Arial"/>
              </w:rPr>
              <w:t xml:space="preserve">a </w:t>
            </w:r>
            <w:bookmarkEnd w:id="2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0" w:name="_BPDCD_31"/>
            <w:r w:rsidRPr="00842A97">
              <w:rPr>
                <w:rFonts w:ascii="Arial" w:hAnsi="Arial" w:cs="Arial"/>
                <w:bCs/>
              </w:rPr>
              <w:t>the</w:t>
            </w:r>
            <w:r w:rsidRPr="00842A97">
              <w:rPr>
                <w:rFonts w:ascii="Arial" w:hAnsi="Arial" w:cs="Arial"/>
                <w:b/>
                <w:bCs/>
              </w:rPr>
              <w:t xml:space="preserve"> CUSC Modifications Panel</w:t>
            </w:r>
            <w:bookmarkEnd w:id="30"/>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1" w:name="_BPDCD_32"/>
            <w:r w:rsidRPr="00842A97">
              <w:rPr>
                <w:rFonts w:ascii="Arial" w:hAnsi="Arial" w:cs="Arial"/>
              </w:rPr>
              <w:t xml:space="preserve">the </w:t>
            </w:r>
            <w:bookmarkEnd w:id="3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2" w:name="_DV_M1"/>
            <w:bookmarkEnd w:id="32"/>
            <w:r>
              <w:rPr>
                <w:rFonts w:ascii="Arial" w:hAnsi="Arial" w:cs="Arial"/>
              </w:rPr>
              <w:t xml:space="preserve"> undertaken by the </w:t>
            </w:r>
            <w:bookmarkStart w:id="33" w:name="_DV_C5"/>
            <w:r>
              <w:rPr>
                <w:rStyle w:val="DeltaViewInsertion"/>
                <w:rFonts w:ascii="Arial" w:hAnsi="Arial" w:cs="Arial"/>
                <w:b/>
                <w:bCs/>
                <w:color w:val="auto"/>
                <w:u w:val="none"/>
              </w:rPr>
              <w:t xml:space="preserve">Panel </w:t>
            </w:r>
            <w:bookmarkStart w:id="34" w:name="_DV_M2"/>
            <w:bookmarkEnd w:id="33"/>
            <w:bookmarkEnd w:id="34"/>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35" w:name="_BPDCD_33"/>
            <w:r w:rsidRPr="00842A97">
              <w:rPr>
                <w:rFonts w:ascii="Arial Bold" w:hAnsi="Arial Bold" w:cs="Arial"/>
                <w:b/>
              </w:rPr>
              <w:t>Applicable</w:t>
            </w:r>
            <w:r w:rsidRPr="00842A97">
              <w:rPr>
                <w:rFonts w:ascii="Arial Bold" w:hAnsi="Arial Bold" w:cs="Arial"/>
              </w:rPr>
              <w:t xml:space="preserve"> </w:t>
            </w:r>
            <w:bookmarkEnd w:id="3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36" w:name="_BPDCD_34"/>
            <w:r>
              <w:rPr>
                <w:rStyle w:val="DeltaViewInsertion"/>
                <w:rFonts w:ascii="Arial" w:hAnsi="Arial" w:cs="Arial"/>
                <w:strike/>
                <w:color w:val="FF0000"/>
                <w:u w:val="none"/>
              </w:rPr>
              <w:t>.</w:t>
            </w:r>
            <w:r>
              <w:rPr>
                <w:rStyle w:val="DeltaViewInsertion"/>
                <w:rFonts w:ascii="Arial" w:hAnsi="Arial" w:cs="Arial"/>
              </w:rPr>
              <w:t xml:space="preserve"> </w:t>
            </w:r>
            <w:bookmarkEnd w:id="3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3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37"/>
            <w:r w:rsidRPr="00842A97">
              <w:rPr>
                <w:rFonts w:ascii="Arial" w:hAnsi="Arial" w:cs="Arial"/>
                <w:b/>
                <w:bCs/>
              </w:rPr>
              <w:t xml:space="preserve">Workgroup Alternative CUSC Modification </w:t>
            </w:r>
            <w:bookmarkStart w:id="38" w:name="_BPDCI_36"/>
            <w:r w:rsidRPr="00842A97">
              <w:rPr>
                <w:rFonts w:ascii="Arial" w:hAnsi="Arial" w:cs="Arial"/>
                <w:bCs/>
              </w:rPr>
              <w:t>set out in the</w:t>
            </w:r>
            <w:r w:rsidRPr="00842A97">
              <w:rPr>
                <w:rFonts w:ascii="Arial" w:hAnsi="Arial" w:cs="Arial"/>
                <w:b/>
                <w:bCs/>
              </w:rPr>
              <w:t xml:space="preserve"> CUSC Modification Self-Governance Report, </w:t>
            </w:r>
            <w:bookmarkEnd w:id="3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lastRenderedPageBreak/>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w:t>
            </w:r>
            <w:proofErr w:type="gramStart"/>
            <w:r w:rsidR="002B1569" w:rsidRPr="002B1569">
              <w:rPr>
                <w:rFonts w:ascii="Arial" w:eastAsia="Times New Roman" w:hAnsi="Arial" w:cs="Arial"/>
                <w:color w:val="000000"/>
                <w:lang w:eastAsia="en-GB"/>
              </w:rPr>
              <w:t>function;</w:t>
            </w:r>
            <w:proofErr w:type="gramEnd"/>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 xml:space="preserve">Electricity </w:t>
            </w:r>
            <w:proofErr w:type="gramStart"/>
            <w:r w:rsidR="002B1569" w:rsidRPr="002B1569">
              <w:rPr>
                <w:rFonts w:ascii="Arial" w:eastAsia="Times New Roman" w:hAnsi="Arial" w:cs="Arial"/>
                <w:b/>
                <w:color w:val="000000"/>
                <w:lang w:eastAsia="en-GB"/>
              </w:rPr>
              <w:t>Storage</w:t>
            </w:r>
            <w:r w:rsidR="002B1569" w:rsidRPr="002B1569">
              <w:rPr>
                <w:rFonts w:ascii="Arial" w:eastAsia="Times New Roman" w:hAnsi="Arial" w:cs="Arial"/>
                <w:color w:val="000000"/>
                <w:lang w:eastAsia="en-GB"/>
              </w:rPr>
              <w:t>;</w:t>
            </w:r>
            <w:proofErr w:type="gramEnd"/>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39" w:name="_BPDCI_37"/>
            <w:r w:rsidRPr="00842A97">
              <w:rPr>
                <w:rFonts w:ascii="Arial" w:hAnsi="Arial" w:cs="Arial"/>
              </w:rPr>
              <w:t xml:space="preserve">Section 3, </w:t>
            </w:r>
            <w:bookmarkEnd w:id="39"/>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0" w:name="_BPDCI_38"/>
            <w:r w:rsidRPr="00842A97">
              <w:rPr>
                <w:rFonts w:ascii="Arial" w:hAnsi="Arial" w:cs="Arial"/>
              </w:rPr>
              <w:t xml:space="preserve">Section 3, </w:t>
            </w:r>
            <w:bookmarkEnd w:id="40"/>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w:t>
            </w:r>
            <w:r w:rsidRPr="00B11FE1">
              <w:rPr>
                <w:rFonts w:ascii="Arial" w:hAnsi="Arial" w:cs="Arial"/>
              </w:rPr>
              <w:lastRenderedPageBreak/>
              <w:t xml:space="preserve">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lastRenderedPageBreak/>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41"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4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w:t>
            </w:r>
            <w:proofErr w:type="gramStart"/>
            <w:r>
              <w:rPr>
                <w:rFonts w:ascii="Arial" w:hAnsi="Arial" w:cs="Arial"/>
              </w:rPr>
              <w:t>construed accordingly;</w:t>
            </w:r>
            <w:proofErr w:type="gramEnd"/>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xml:space="preserve">" shall be </w:t>
            </w:r>
            <w:proofErr w:type="gramStart"/>
            <w:r>
              <w:rPr>
                <w:rFonts w:ascii="Arial" w:hAnsi="Arial" w:cs="Arial"/>
              </w:rPr>
              <w:t>construed accordingly;</w:t>
            </w:r>
            <w:proofErr w:type="gramEnd"/>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w:t>
            </w:r>
            <w:r>
              <w:rPr>
                <w:rFonts w:ascii="Arial" w:hAnsi="Arial" w:cs="Arial"/>
                <w:szCs w:val="22"/>
              </w:rPr>
              <w:lastRenderedPageBreak/>
              <w:t xml:space="preserve">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lastRenderedPageBreak/>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 xml:space="preserve">Distribution </w:t>
            </w:r>
            <w:proofErr w:type="gramStart"/>
            <w:r>
              <w:rPr>
                <w:rFonts w:ascii="Arial" w:hAnsi="Arial" w:cs="Arial"/>
                <w:b/>
              </w:rPr>
              <w:t>System</w:t>
            </w:r>
            <w:r>
              <w:rPr>
                <w:rFonts w:ascii="Arial" w:hAnsi="Arial" w:cs="Arial"/>
              </w:rPr>
              <w:t>;</w:t>
            </w:r>
            <w:proofErr w:type="gramEnd"/>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lastRenderedPageBreak/>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 xml:space="preserve">Bilateral Embedded Generation </w:t>
            </w:r>
            <w:proofErr w:type="gramStart"/>
            <w:r>
              <w:rPr>
                <w:rFonts w:ascii="Arial" w:hAnsi="Arial" w:cs="Arial"/>
                <w:b/>
                <w:szCs w:val="22"/>
              </w:rPr>
              <w:t>Agreement</w:t>
            </w:r>
            <w:r>
              <w:rPr>
                <w:rFonts w:ascii="Arial" w:hAnsi="Arial" w:cs="Arial"/>
                <w:szCs w:val="22"/>
              </w:rPr>
              <w:t>;</w:t>
            </w:r>
            <w:proofErr w:type="gramEnd"/>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 xml:space="preserve">Relevant Embedded Medium Power </w:t>
            </w:r>
            <w:proofErr w:type="gramStart"/>
            <w:r>
              <w:rPr>
                <w:rFonts w:ascii="Arial" w:hAnsi="Arial" w:cs="Arial"/>
                <w:b/>
                <w:szCs w:val="22"/>
              </w:rPr>
              <w:t>Station</w:t>
            </w:r>
            <w:r>
              <w:rPr>
                <w:rFonts w:ascii="Arial" w:hAnsi="Arial" w:cs="Arial"/>
                <w:szCs w:val="22"/>
              </w:rPr>
              <w:t>;</w:t>
            </w:r>
            <w:proofErr w:type="gramEnd"/>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lastRenderedPageBreak/>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proofErr w:type="gramStart"/>
            <w:r>
              <w:rPr>
                <w:rFonts w:ascii="Arial" w:hAnsi="Arial" w:cs="Arial"/>
                <w:b/>
              </w:rPr>
              <w:t>Act</w:t>
            </w:r>
            <w:r>
              <w:rPr>
                <w:rFonts w:ascii="Arial" w:hAnsi="Arial" w:cs="Arial"/>
              </w:rPr>
              <w:t>;</w:t>
            </w:r>
            <w:proofErr w:type="gramEnd"/>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 xml:space="preserve">Authorised Electricity </w:t>
            </w:r>
            <w:r>
              <w:rPr>
                <w:rFonts w:ascii="Arial" w:hAnsi="Arial" w:cs="Arial"/>
                <w:b/>
              </w:rPr>
              <w:lastRenderedPageBreak/>
              <w:t>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lastRenderedPageBreak/>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 xml:space="preserve">a voltage of 132kV or below in England &amp; Wales. A voltage of below 132kV in Scotland. Generally taken to be voltages lower than those defined as transmission </w:t>
            </w:r>
            <w:proofErr w:type="gramStart"/>
            <w:r>
              <w:rPr>
                <w:rFonts w:ascii="Arial" w:hAnsi="Arial" w:cs="Arial"/>
              </w:rPr>
              <w:t>voltages;</w:t>
            </w:r>
            <w:proofErr w:type="gramEnd"/>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1B84F4C0" w14:textId="24081670" w:rsidR="002B1569" w:rsidRPr="000A3FD7" w:rsidRDefault="002B1569" w:rsidP="00C61D2E">
            <w:pPr>
              <w:pStyle w:val="BodyText"/>
            </w:pPr>
            <w:r>
              <w:rPr>
                <w:rFonts w:ascii="Arial" w:hAnsi="Arial" w:cs="Arial"/>
                <w:b/>
                <w:bCs/>
              </w:rPr>
              <w:t>"Electricity Arbitration Association"</w:t>
            </w:r>
          </w:p>
        </w:tc>
        <w:tc>
          <w:tcPr>
            <w:tcW w:w="6775" w:type="dxa"/>
          </w:tcPr>
          <w:p w14:paraId="733EEDBC" w14:textId="0BF5A4CD"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lastRenderedPageBreak/>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w:t>
            </w:r>
            <w:proofErr w:type="gramStart"/>
            <w:r>
              <w:rPr>
                <w:rFonts w:ascii="Arial" w:hAnsi="Arial" w:cs="Arial"/>
              </w:rPr>
              <w:t>connected;</w:t>
            </w:r>
            <w:proofErr w:type="gramEnd"/>
          </w:p>
          <w:p w14:paraId="46005BA0" w14:textId="77777777" w:rsidR="004C79EC" w:rsidRDefault="004C79EC" w:rsidP="004C79EC">
            <w:pPr>
              <w:pStyle w:val="BodyText"/>
              <w:jc w:val="both"/>
              <w:rPr>
                <w:rFonts w:ascii="Arial" w:hAnsi="Arial" w:cs="Arial"/>
              </w:rPr>
            </w:pPr>
            <w:bookmarkStart w:id="42" w:name="_BPDCD_41"/>
            <w:r w:rsidRPr="006153B7">
              <w:rPr>
                <w:rFonts w:ascii="Arial" w:hAnsi="Arial" w:cs="Arial"/>
              </w:rPr>
              <w:t xml:space="preserve">in </w:t>
            </w:r>
            <w:bookmarkEnd w:id="42"/>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w:t>
            </w:r>
            <w:r>
              <w:rPr>
                <w:rFonts w:ascii="Arial" w:hAnsi="Arial" w:cs="Arial"/>
              </w:rPr>
              <w:lastRenderedPageBreak/>
              <w:t xml:space="preserve">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lastRenderedPageBreak/>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43"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43"/>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lastRenderedPageBreak/>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lastRenderedPageBreak/>
              <w:t xml:space="preserve">in respect of any day the rate per annum which is 4% per annum above the </w:t>
            </w:r>
            <w:r>
              <w:rPr>
                <w:rFonts w:ascii="Arial" w:hAnsi="Arial" w:cs="Arial"/>
                <w:b/>
              </w:rPr>
              <w:t xml:space="preserve">Base </w:t>
            </w:r>
            <w:proofErr w:type="gramStart"/>
            <w:r>
              <w:rPr>
                <w:rFonts w:ascii="Arial" w:hAnsi="Arial" w:cs="Arial"/>
                <w:b/>
              </w:rPr>
              <w:t>Rate</w:t>
            </w:r>
            <w:r>
              <w:rPr>
                <w:rFonts w:ascii="Arial" w:hAnsi="Arial" w:cs="Arial"/>
              </w:rPr>
              <w:t>;</w:t>
            </w:r>
            <w:proofErr w:type="gramEnd"/>
          </w:p>
          <w:p w14:paraId="3B52CEE7" w14:textId="42E88B25" w:rsidR="00221940" w:rsidRDefault="00221940" w:rsidP="004C79EC">
            <w:pPr>
              <w:pStyle w:val="BodyText"/>
              <w:jc w:val="both"/>
              <w:rPr>
                <w:rFonts w:ascii="Arial" w:hAnsi="Arial" w:cs="Arial"/>
              </w:rPr>
            </w:pPr>
            <w:r w:rsidRPr="004B432D">
              <w:rPr>
                <w:rFonts w:ascii="Arial" w:hAnsi="Arial" w:cs="Arial"/>
              </w:rPr>
              <w:lastRenderedPageBreak/>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lastRenderedPageBreak/>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44" w:name="_BPDCI_44"/>
            <w:r w:rsidRPr="007206FD">
              <w:rPr>
                <w:rFonts w:ascii="Arial" w:hAnsi="Arial" w:cs="Arial"/>
                <w:b/>
                <w:bCs/>
                <w:w w:val="0"/>
              </w:rPr>
              <w:t>"ET Restrictions on Availability"</w:t>
            </w:r>
            <w:bookmarkEnd w:id="44"/>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45"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45"/>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15D5534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056B1C60" w14:textId="77777777" w:rsidR="00CC3610" w:rsidRDefault="00CC3610" w:rsidP="004C79EC">
            <w:pPr>
              <w:pStyle w:val="BodyText"/>
              <w:rPr>
                <w:rFonts w:ascii="Arial" w:hAnsi="Arial" w:cs="Arial"/>
                <w:b/>
                <w:bCs/>
                <w:color w:val="000000"/>
                <w:w w:val="0"/>
              </w:rPr>
            </w:pPr>
          </w:p>
          <w:p w14:paraId="493B5555" w14:textId="72FCD072" w:rsidR="00194937" w:rsidRDefault="00CC3610" w:rsidP="004C79EC">
            <w:pPr>
              <w:pStyle w:val="BodyText"/>
              <w:rPr>
                <w:rFonts w:ascii="Arial" w:hAnsi="Arial" w:cs="Arial"/>
                <w:b/>
                <w:bCs/>
                <w:color w:val="000000"/>
                <w:w w:val="0"/>
              </w:rPr>
            </w:pPr>
            <w:r>
              <w:rPr>
                <w:rFonts w:ascii="Arial" w:hAnsi="Arial" w:cs="Arial"/>
                <w:b/>
                <w:bCs/>
                <w:color w:val="000000"/>
                <w:w w:val="0"/>
              </w:rPr>
              <w:t>“Evaluation of Transmission Impact”</w:t>
            </w:r>
          </w:p>
        </w:tc>
        <w:tc>
          <w:tcPr>
            <w:tcW w:w="6775" w:type="dxa"/>
          </w:tcPr>
          <w:p w14:paraId="0987786D"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169175AE" w14:textId="70BB07CB" w:rsidR="00DC7A70" w:rsidRPr="00DC7A70" w:rsidRDefault="00020080" w:rsidP="00DC7A70">
            <w:pPr>
              <w:autoSpaceDE w:val="0"/>
              <w:autoSpaceDN w:val="0"/>
              <w:adjustRightInd w:val="0"/>
              <w:rPr>
                <w:rFonts w:ascii="Arial" w:hAnsi="Arial" w:cs="Arial"/>
                <w:szCs w:val="22"/>
                <w:lang w:eastAsia="ja-JP"/>
              </w:rPr>
            </w:pPr>
            <w:r>
              <w:rPr>
                <w:rFonts w:ascii="Arial" w:hAnsi="Arial" w:cs="Arial"/>
                <w:szCs w:val="22"/>
                <w:lang w:eastAsia="ja-JP"/>
              </w:rPr>
              <w:br/>
            </w:r>
            <w:r w:rsidR="00DC7A70" w:rsidRPr="00DC7A70">
              <w:rPr>
                <w:rFonts w:ascii="Arial" w:hAnsi="Arial" w:cs="Arial"/>
                <w:szCs w:val="22"/>
                <w:lang w:eastAsia="ja-JP"/>
              </w:rPr>
              <w:t xml:space="preserve">The process undertaken by </w:t>
            </w:r>
            <w:r w:rsidR="00DC7A70" w:rsidRPr="00DC7A70">
              <w:rPr>
                <w:rFonts w:ascii="Arial" w:hAnsi="Arial" w:cs="Arial"/>
                <w:b/>
                <w:bCs/>
                <w:szCs w:val="22"/>
                <w:lang w:eastAsia="ja-JP"/>
              </w:rPr>
              <w:t xml:space="preserve">The Company </w:t>
            </w:r>
            <w:r w:rsidR="00DC7A70" w:rsidRPr="00DC7A70">
              <w:rPr>
                <w:rFonts w:ascii="Arial" w:hAnsi="Arial" w:cs="Arial"/>
                <w:szCs w:val="22"/>
                <w:lang w:eastAsia="ja-JP"/>
              </w:rPr>
              <w:t xml:space="preserve">to </w:t>
            </w:r>
            <w:proofErr w:type="gramStart"/>
            <w:r w:rsidR="00DC7A70" w:rsidRPr="00DC7A70">
              <w:rPr>
                <w:rFonts w:ascii="Arial" w:hAnsi="Arial" w:cs="Arial"/>
                <w:szCs w:val="22"/>
                <w:lang w:eastAsia="ja-JP"/>
              </w:rPr>
              <w:t>understand</w:t>
            </w:r>
            <w:proofErr w:type="gramEnd"/>
          </w:p>
          <w:p w14:paraId="655C4284" w14:textId="77777777" w:rsidR="00DC7A70" w:rsidRPr="00DC7A70" w:rsidRDefault="00DC7A70" w:rsidP="00DC7A70">
            <w:pPr>
              <w:autoSpaceDE w:val="0"/>
              <w:autoSpaceDN w:val="0"/>
              <w:adjustRightInd w:val="0"/>
              <w:rPr>
                <w:rFonts w:ascii="Arial" w:hAnsi="Arial" w:cs="Arial"/>
                <w:szCs w:val="22"/>
                <w:lang w:eastAsia="ja-JP"/>
              </w:rPr>
            </w:pPr>
            <w:r w:rsidRPr="00DC7A70">
              <w:rPr>
                <w:rFonts w:ascii="Arial" w:hAnsi="Arial" w:cs="Arial"/>
                <w:szCs w:val="22"/>
                <w:lang w:eastAsia="ja-JP"/>
              </w:rPr>
              <w:t xml:space="preserve">the effect of a </w:t>
            </w:r>
            <w:r w:rsidRPr="00DC7A70">
              <w:rPr>
                <w:rFonts w:ascii="Arial" w:hAnsi="Arial" w:cs="Arial"/>
                <w:b/>
                <w:bCs/>
                <w:szCs w:val="22"/>
                <w:lang w:eastAsia="ja-JP"/>
              </w:rPr>
              <w:t xml:space="preserve">Relevant Embedded Power Station </w:t>
            </w:r>
            <w:r w:rsidRPr="00DC7A70">
              <w:rPr>
                <w:rFonts w:ascii="Arial" w:hAnsi="Arial" w:cs="Arial"/>
                <w:szCs w:val="22"/>
                <w:lang w:eastAsia="ja-JP"/>
              </w:rPr>
              <w:t>on</w:t>
            </w:r>
          </w:p>
          <w:p w14:paraId="04457673" w14:textId="1F70A589" w:rsidR="00DC7A70" w:rsidRPr="004D5A11" w:rsidRDefault="00DC7A70" w:rsidP="00DC7A70">
            <w:pPr>
              <w:pStyle w:val="BodyText"/>
              <w:jc w:val="both"/>
              <w:rPr>
                <w:rFonts w:ascii="Arial" w:hAnsi="Arial" w:cs="Arial"/>
                <w:w w:val="0"/>
              </w:rPr>
            </w:pPr>
            <w:r w:rsidRPr="00DC7A70">
              <w:rPr>
                <w:rFonts w:ascii="Arial" w:hAnsi="Arial" w:cs="Arial"/>
                <w:szCs w:val="22"/>
                <w:lang w:eastAsia="ja-JP"/>
              </w:rPr>
              <w:lastRenderedPageBreak/>
              <w:t xml:space="preserve">the </w:t>
            </w:r>
            <w:r w:rsidRPr="00DC7A70">
              <w:rPr>
                <w:rFonts w:ascii="Arial" w:hAnsi="Arial" w:cs="Arial"/>
                <w:b/>
                <w:bCs/>
                <w:szCs w:val="22"/>
                <w:lang w:eastAsia="ja-JP"/>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lastRenderedPageBreak/>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775"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46"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46"/>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47" w:name="_BPDCD_52"/>
            <w:r w:rsidRPr="00BD656E">
              <w:rPr>
                <w:rFonts w:ascii="Arial Bold" w:hAnsi="Arial Bold" w:cs="Arial"/>
                <w:b/>
                <w:bCs/>
              </w:rPr>
              <w:t>The Company</w:t>
            </w:r>
            <w:bookmarkEnd w:id="47"/>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 xml:space="preserve">Balancing and Settlement </w:t>
            </w:r>
            <w:proofErr w:type="gramStart"/>
            <w:r w:rsidRPr="007454CC">
              <w:rPr>
                <w:rFonts w:ascii="Arial" w:hAnsi="Arial" w:cs="Arial"/>
                <w:b/>
              </w:rPr>
              <w:t>Code</w:t>
            </w:r>
            <w:r w:rsidRPr="007454CC">
              <w:rPr>
                <w:rFonts w:ascii="Arial" w:hAnsi="Arial" w:cs="Arial"/>
              </w:rPr>
              <w:t>;</w:t>
            </w:r>
            <w:proofErr w:type="gramEnd"/>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  updating names or addresses listed in the </w:t>
            </w:r>
            <w:proofErr w:type="gramStart"/>
            <w:r w:rsidRPr="00A63071">
              <w:rPr>
                <w:rFonts w:ascii="Arial" w:hAnsi="Arial" w:cs="Arial"/>
                <w:b/>
              </w:rPr>
              <w:t>CUSC</w:t>
            </w:r>
            <w:r w:rsidRPr="00A63071">
              <w:rPr>
                <w:rFonts w:ascii="Arial" w:hAnsi="Arial" w:cs="Arial"/>
              </w:rPr>
              <w:t>;</w:t>
            </w:r>
            <w:proofErr w:type="gramEnd"/>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 xml:space="preserve">(ii) correcting any minor typographical </w:t>
            </w:r>
            <w:proofErr w:type="gramStart"/>
            <w:r w:rsidRPr="00A63071">
              <w:rPr>
                <w:rFonts w:ascii="Arial" w:hAnsi="Arial" w:cs="Arial"/>
              </w:rPr>
              <w:t>errors;</w:t>
            </w:r>
            <w:proofErr w:type="gramEnd"/>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 xml:space="preserve">Shall </w:t>
            </w:r>
            <w:proofErr w:type="gramStart"/>
            <w:r w:rsidRPr="00D025A5">
              <w:rPr>
                <w:rFonts w:ascii="Arial" w:hAnsi="Arial" w:cs="Arial"/>
                <w:color w:val="000000"/>
                <w:lang w:eastAsia="en-GB"/>
              </w:rPr>
              <w:t>mean;</w:t>
            </w:r>
            <w:proofErr w:type="gramEnd"/>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w:t>
            </w:r>
            <w:proofErr w:type="gramStart"/>
            <w:r w:rsidR="00D025A5" w:rsidRPr="00D025A5">
              <w:rPr>
                <w:rFonts w:ascii="Arial" w:eastAsia="Times New Roman" w:hAnsi="Arial" w:cs="Arial"/>
                <w:bCs/>
                <w:color w:val="000000"/>
                <w:lang w:eastAsia="en-GB"/>
              </w:rPr>
              <w:t>for;</w:t>
            </w:r>
            <w:proofErr w:type="gramEnd"/>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 xml:space="preserve">31 March or 30 September, whichever is the first to </w:t>
            </w:r>
            <w:proofErr w:type="gramStart"/>
            <w:r>
              <w:rPr>
                <w:rFonts w:ascii="Arial" w:hAnsi="Arial" w:cs="Arial"/>
                <w:szCs w:val="22"/>
              </w:rPr>
              <w:t>occur;</w:t>
            </w:r>
            <w:proofErr w:type="gramEnd"/>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lastRenderedPageBreak/>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 xml:space="preserve">User Commitment </w:t>
            </w:r>
            <w:proofErr w:type="gramStart"/>
            <w:r w:rsidRPr="00CC1E0D">
              <w:rPr>
                <w:rFonts w:ascii="Arial" w:hAnsi="Arial" w:cs="Arial"/>
                <w:b/>
              </w:rPr>
              <w:t>Methodology</w:t>
            </w:r>
            <w:r w:rsidRPr="00CC1E0D">
              <w:rPr>
                <w:rFonts w:ascii="Arial" w:hAnsi="Arial" w:cs="Arial"/>
                <w:szCs w:val="22"/>
              </w:rPr>
              <w:t>;</w:t>
            </w:r>
            <w:proofErr w:type="gramEnd"/>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 xml:space="preserve">“Fixed </w:t>
            </w:r>
            <w:proofErr w:type="spellStart"/>
            <w:r w:rsidRPr="00555295">
              <w:rPr>
                <w:rFonts w:ascii="Arial" w:hAnsi="Arial" w:cs="Arial"/>
                <w:b/>
                <w:bCs/>
                <w:szCs w:val="22"/>
              </w:rPr>
              <w:t>BSUoS</w:t>
            </w:r>
            <w:proofErr w:type="spellEnd"/>
            <w:r w:rsidRPr="00555295">
              <w:rPr>
                <w:rFonts w:ascii="Arial" w:hAnsi="Arial" w:cs="Arial"/>
                <w:b/>
                <w:bCs/>
                <w:szCs w:val="22"/>
              </w:rPr>
              <w:t xml:space="preserve">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proofErr w:type="spellStart"/>
            <w:r w:rsidRPr="00AF6C46">
              <w:rPr>
                <w:rFonts w:ascii="Arial" w:hAnsi="Arial" w:cs="Arial"/>
                <w:b/>
                <w:bCs/>
                <w:szCs w:val="22"/>
              </w:rPr>
              <w:t>BSUoS</w:t>
            </w:r>
            <w:proofErr w:type="spellEnd"/>
            <w:r w:rsidRPr="00AF6C46">
              <w:rPr>
                <w:rFonts w:ascii="Arial" w:hAnsi="Arial" w:cs="Arial"/>
                <w:b/>
                <w:bCs/>
                <w:szCs w:val="22"/>
              </w:rPr>
              <w:t xml:space="preserve">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 xml:space="preserve">Fixed </w:t>
            </w:r>
            <w:proofErr w:type="spellStart"/>
            <w:r w:rsidRPr="00501CDB">
              <w:rPr>
                <w:rFonts w:ascii="Arial" w:hAnsi="Arial" w:cs="Arial"/>
                <w:b/>
                <w:bCs/>
                <w:szCs w:val="22"/>
              </w:rPr>
              <w:t>BSUoS</w:t>
            </w:r>
            <w:proofErr w:type="spellEnd"/>
            <w:r w:rsidRPr="00501CDB">
              <w:rPr>
                <w:rFonts w:ascii="Arial" w:hAnsi="Arial" w:cs="Arial"/>
                <w:b/>
                <w:bCs/>
                <w:szCs w:val="22"/>
              </w:rPr>
              <w:t xml:space="preserve">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lastRenderedPageBreak/>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16761E">
              <w:rPr>
                <w:rFonts w:ascii="Arial" w:hAnsi="Arial" w:cs="Arial"/>
              </w:rPr>
              <w:t>construction;</w:t>
            </w:r>
            <w:proofErr w:type="gramEnd"/>
            <w:r w:rsidRPr="0016761E">
              <w:rPr>
                <w:rFonts w:ascii="Arial" w:hAnsi="Arial" w:cs="Arial"/>
              </w:rPr>
              <w:t xml:space="preserve">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w:t>
            </w:r>
            <w:proofErr w:type="gramStart"/>
            <w:r>
              <w:rPr>
                <w:rFonts w:ascii="Arial" w:hAnsi="Arial" w:cs="Arial"/>
              </w:rPr>
              <w:t>3.12.2;</w:t>
            </w:r>
            <w:proofErr w:type="gramEnd"/>
            <w:r>
              <w:rPr>
                <w:rFonts w:ascii="Arial" w:hAnsi="Arial" w:cs="Arial"/>
              </w:rPr>
              <w:t xml:space="preserve">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lastRenderedPageBreak/>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 xml:space="preserve">Directly Connected Power </w:t>
            </w:r>
            <w:proofErr w:type="gramStart"/>
            <w:r w:rsidRPr="00433F8A">
              <w:rPr>
                <w:rFonts w:ascii="Arial" w:hAnsi="Arial" w:cs="Arial"/>
                <w:b/>
              </w:rPr>
              <w:t>Station</w:t>
            </w:r>
            <w:r w:rsidRPr="0034202B">
              <w:rPr>
                <w:rFonts w:ascii="Arial" w:hAnsi="Arial" w:cs="Arial"/>
              </w:rPr>
              <w:t>;</w:t>
            </w:r>
            <w:proofErr w:type="gramEnd"/>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 xml:space="preserve">Grid </w:t>
            </w:r>
            <w:proofErr w:type="gramStart"/>
            <w:r>
              <w:rPr>
                <w:rFonts w:ascii="Arial" w:hAnsi="Arial" w:cs="Arial"/>
                <w:b/>
                <w:bCs/>
              </w:rPr>
              <w:t>Code</w:t>
            </w:r>
            <w:r>
              <w:rPr>
                <w:rFonts w:ascii="Arial" w:hAnsi="Arial" w:cs="Arial"/>
              </w:rPr>
              <w:t>;</w:t>
            </w:r>
            <w:proofErr w:type="gramEnd"/>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48" w:name="_DV_C133"/>
            <w:r>
              <w:rPr>
                <w:rFonts w:ascii="Arial" w:hAnsi="Arial" w:cs="Arial"/>
                <w:b/>
                <w:bCs/>
              </w:rPr>
              <w:t>"HH Base Percentage"</w:t>
            </w:r>
            <w:bookmarkEnd w:id="48"/>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49" w:name="_BPDCI_55"/>
            <w:r w:rsidRPr="00BD656E">
              <w:rPr>
                <w:rFonts w:ascii="Arial" w:hAnsi="Arial" w:cs="Arial"/>
              </w:rPr>
              <w:t xml:space="preserve">Section 3, </w:t>
            </w:r>
            <w:bookmarkEnd w:id="49"/>
            <w:r w:rsidRPr="00BD656E">
              <w:rPr>
                <w:rFonts w:ascii="Arial" w:hAnsi="Arial" w:cs="Arial"/>
              </w:rPr>
              <w:t>Appendix 2</w:t>
            </w:r>
            <w:bookmarkStart w:id="50" w:name="_BPDCD_56"/>
            <w:r w:rsidRPr="00BD656E">
              <w:rPr>
                <w:rFonts w:ascii="Arial" w:hAnsi="Arial" w:cs="Arial"/>
              </w:rPr>
              <w:t>;</w:t>
            </w:r>
            <w:bookmarkEnd w:id="50"/>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51" w:name="_BPDCD_57"/>
            <w:r w:rsidRPr="00BD656E">
              <w:rPr>
                <w:rFonts w:ascii="Arial" w:hAnsi="Arial" w:cs="Arial"/>
              </w:rPr>
              <w:t xml:space="preserve">; </w:t>
            </w:r>
            <w:bookmarkEnd w:id="51"/>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lastRenderedPageBreak/>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52" w:name="_BPDCD_58"/>
            <w:r w:rsidRPr="00BD656E">
              <w:rPr>
                <w:rFonts w:ascii="Arial Bold" w:hAnsi="Arial Bold" w:cs="Arial"/>
                <w:b/>
              </w:rPr>
              <w:t>;</w:t>
            </w:r>
            <w:bookmarkEnd w:id="52"/>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775"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w:t>
            </w:r>
            <w:proofErr w:type="gramStart"/>
            <w:r w:rsidRPr="009625ED">
              <w:rPr>
                <w:rFonts w:ascii="Arial" w:hAnsi="Arial" w:cs="Arial"/>
                <w:b/>
                <w:bCs/>
              </w:rPr>
              <w:t>Import”</w:t>
            </w:r>
            <w:proofErr w:type="gramEnd"/>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w:t>
            </w:r>
            <w:proofErr w:type="gramStart"/>
            <w:r w:rsidRPr="007454CC">
              <w:rPr>
                <w:rFonts w:ascii="Arial" w:hAnsi="Arial" w:cs="Arial"/>
                <w:b/>
              </w:rPr>
              <w:t>Code</w:t>
            </w:r>
            <w:r w:rsidRPr="007454CC">
              <w:rPr>
                <w:rFonts w:ascii="Arial" w:hAnsi="Arial" w:cs="Arial"/>
              </w:rPr>
              <w:t>;</w:t>
            </w:r>
            <w:proofErr w:type="gramEnd"/>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lastRenderedPageBreak/>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 xml:space="preserve">Financial </w:t>
            </w:r>
            <w:proofErr w:type="gramStart"/>
            <w:r>
              <w:rPr>
                <w:rFonts w:ascii="Arial" w:hAnsi="Arial" w:cs="Arial"/>
                <w:b/>
              </w:rPr>
              <w:t>Year</w:t>
            </w:r>
            <w:r>
              <w:rPr>
                <w:rFonts w:ascii="Arial" w:hAnsi="Arial" w:cs="Arial"/>
              </w:rPr>
              <w:t>;</w:t>
            </w:r>
            <w:proofErr w:type="gramEnd"/>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 xml:space="preserve">has the meaning attributed to it in Paragraph </w:t>
            </w:r>
            <w:proofErr w:type="gramStart"/>
            <w:r>
              <w:rPr>
                <w:rFonts w:ascii="Arial" w:hAnsi="Arial" w:cs="Arial"/>
              </w:rPr>
              <w:t>4.2.3.2;</w:t>
            </w:r>
            <w:proofErr w:type="gramEnd"/>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53" w:name="_BPDCD_63"/>
            <w:r w:rsidRPr="004D379C">
              <w:rPr>
                <w:rFonts w:ascii="Arial" w:hAnsi="Arial" w:cs="Arial"/>
              </w:rPr>
              <w:t xml:space="preserve">means </w:t>
            </w:r>
            <w:bookmarkEnd w:id="5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54" w:name="_BPDCD_64"/>
            <w:r w:rsidRPr="004D379C">
              <w:rPr>
                <w:rFonts w:ascii="Arial" w:hAnsi="Arial" w:cs="Arial"/>
              </w:rPr>
              <w:t>3.16.2</w:t>
            </w:r>
            <w:bookmarkEnd w:id="54"/>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55" w:name="_BPDCD_65"/>
            <w:r w:rsidRPr="004D379C">
              <w:rPr>
                <w:rFonts w:ascii="Arial" w:hAnsi="Arial" w:cs="Arial"/>
              </w:rPr>
              <w:t>3.13.4</w:t>
            </w:r>
            <w:bookmarkEnd w:id="55"/>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lastRenderedPageBreak/>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lastRenderedPageBreak/>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w:t>
            </w:r>
            <w:r>
              <w:rPr>
                <w:rFonts w:ascii="Arial" w:hAnsi="Arial" w:cs="Arial"/>
              </w:rPr>
              <w:lastRenderedPageBreak/>
              <w:t xml:space="preserve">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lastRenderedPageBreak/>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lastRenderedPageBreak/>
              <w:t xml:space="preserve">(i)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3.8pt" o:ole="">
                  <v:imagedata r:id="rId17" o:title=""/>
                </v:shape>
                <o:OLEObject Type="Embed" ProgID="Equation.3" ShapeID="_x0000_i1025" DrawAspect="Content" ObjectID="_1768831141" r:id="rId18"/>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5pt;height:53.85pt" o:ole="">
                  <v:imagedata r:id="rId19" o:title=""/>
                </v:shape>
                <o:OLEObject Type="Embed" ProgID="Equation.3" ShapeID="_x0000_i1026" DrawAspect="Content" ObjectID="_1768831142" r:id="rId20"/>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lastRenderedPageBreak/>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proofErr w:type="gramStart"/>
            <w:r w:rsidRPr="006A707F">
              <w:rPr>
                <w:rFonts w:ascii="Arial" w:hAnsi="Arial" w:cs="Arial"/>
              </w:rPr>
              <w:t xml:space="preserve">an  </w:t>
            </w:r>
            <w:r w:rsidRPr="006A707F">
              <w:rPr>
                <w:rFonts w:ascii="Arial" w:hAnsi="Arial" w:cs="Arial"/>
                <w:b/>
              </w:rPr>
              <w:t>Emergency</w:t>
            </w:r>
            <w:proofErr w:type="gramEnd"/>
            <w:r w:rsidRPr="006A707F">
              <w:rPr>
                <w:rFonts w:ascii="Arial" w:hAnsi="Arial" w:cs="Arial"/>
                <w:b/>
                <w:bCs/>
              </w:rPr>
              <w:t xml:space="preserve"> </w:t>
            </w:r>
            <w:proofErr w:type="spellStart"/>
            <w:r w:rsidRPr="006A707F">
              <w:rPr>
                <w:rFonts w:ascii="Arial" w:hAnsi="Arial" w:cs="Arial"/>
                <w:b/>
              </w:rPr>
              <w:t>Deenergisation</w:t>
            </w:r>
            <w:proofErr w:type="spellEnd"/>
            <w:r w:rsidRPr="006A707F">
              <w:rPr>
                <w:rFonts w:ascii="Arial" w:hAnsi="Arial" w:cs="Arial"/>
                <w:b/>
              </w:rPr>
              <w:t xml:space="preserve"> Instruction</w:t>
            </w:r>
            <w:r>
              <w:rPr>
                <w:rFonts w:ascii="Arial" w:hAnsi="Arial" w:cs="Arial"/>
                <w:b/>
              </w:rPr>
              <w:t xml:space="preserve"> </w:t>
            </w:r>
            <w:r w:rsidRPr="00F96CF5">
              <w:rPr>
                <w:rFonts w:ascii="Arial" w:hAnsi="Arial" w:cs="Arial"/>
              </w:rPr>
              <w:t>or a</w:t>
            </w:r>
            <w:r>
              <w:rPr>
                <w:rFonts w:ascii="Arial" w:hAnsi="Arial" w:cs="Arial"/>
                <w:b/>
              </w:rPr>
              <w:t xml:space="preserve"> User Emergency </w:t>
            </w:r>
            <w:proofErr w:type="spellStart"/>
            <w:r>
              <w:rPr>
                <w:rFonts w:ascii="Arial" w:hAnsi="Arial" w:cs="Arial"/>
                <w:b/>
              </w:rPr>
              <w:t>Deenergisation</w:t>
            </w:r>
            <w:proofErr w:type="spellEnd"/>
            <w:r>
              <w:rPr>
                <w:rFonts w:ascii="Arial" w:hAnsi="Arial" w:cs="Arial"/>
                <w:b/>
              </w:rPr>
              <w:t xml:space="preserve">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w:t>
            </w:r>
            <w:proofErr w:type="spellStart"/>
            <w:r w:rsidRPr="006A707F">
              <w:rPr>
                <w:rFonts w:ascii="Arial" w:hAnsi="Arial" w:cs="Arial"/>
                <w:b/>
                <w:bCs/>
              </w:rPr>
              <w:t>Deenergisation</w:t>
            </w:r>
            <w:proofErr w:type="spellEnd"/>
            <w:r w:rsidRPr="006A707F">
              <w:rPr>
                <w:rFonts w:ascii="Arial" w:hAnsi="Arial" w:cs="Arial"/>
                <w:b/>
                <w:bCs/>
              </w:rPr>
              <w:t xml:space="preserve">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w:t>
            </w:r>
            <w:proofErr w:type="spellStart"/>
            <w:r>
              <w:rPr>
                <w:rFonts w:ascii="Arial" w:hAnsi="Arial" w:cs="Arial"/>
                <w:b/>
                <w:bCs/>
              </w:rPr>
              <w:t>Deenergisation</w:t>
            </w:r>
            <w:proofErr w:type="spellEnd"/>
            <w:r>
              <w:rPr>
                <w:rFonts w:ascii="Arial" w:hAnsi="Arial" w:cs="Arial"/>
                <w:b/>
                <w:bCs/>
              </w:rPr>
              <w:t xml:space="preserve">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428012C4"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lastRenderedPageBreak/>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2pt" o:ole="">
                  <v:imagedata r:id="rId28" o:title=""/>
                </v:shape>
                <o:OLEObject Type="Embed" ProgID="Equation.3" ShapeID="_x0000_i1027" DrawAspect="Content" ObjectID="_1768831143" r:id="rId29"/>
              </w:object>
            </w:r>
          </w:p>
          <w:p w14:paraId="5E6BEC52" w14:textId="77777777" w:rsidR="006E7788" w:rsidRPr="006A707F" w:rsidRDefault="006E7788" w:rsidP="006E7788">
            <w:pPr>
              <w:pStyle w:val="BodyText"/>
              <w:spacing w:before="120" w:after="120"/>
              <w:ind w:left="3"/>
              <w:jc w:val="both"/>
              <w:rPr>
                <w:rFonts w:ascii="Arial" w:hAnsi="Arial" w:cs="Arial"/>
              </w:rPr>
            </w:pPr>
            <w:proofErr w:type="gramStart"/>
            <w:r w:rsidRPr="006A707F">
              <w:rPr>
                <w:rFonts w:ascii="Arial" w:hAnsi="Arial" w:cs="Arial"/>
              </w:rPr>
              <w:t>where;</w:t>
            </w:r>
            <w:proofErr w:type="gramEnd"/>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56" w:name="OLE_LINK1"/>
            <w:r w:rsidRPr="006A707F">
              <w:rPr>
                <w:rFonts w:ascii="Arial" w:hAnsi="Arial" w:cs="Arial"/>
                <w:b/>
              </w:rPr>
              <w:t>Relevant Interruption</w:t>
            </w:r>
            <w:bookmarkEnd w:id="5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 xml:space="preserve">Gate </w:t>
            </w:r>
            <w:r w:rsidRPr="006A707F">
              <w:rPr>
                <w:rFonts w:ascii="Arial" w:hAnsi="Arial" w:cs="Arial"/>
                <w:b/>
              </w:rPr>
              <w:lastRenderedPageBreak/>
              <w:t>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 xml:space="preserve">occurs to give a daily £ per MW </w:t>
            </w:r>
            <w:proofErr w:type="gramStart"/>
            <w:r w:rsidRPr="006A707F">
              <w:rPr>
                <w:rFonts w:ascii="Arial" w:hAnsi="Arial" w:cs="Arial"/>
              </w:rPr>
              <w:t>rate;</w:t>
            </w:r>
            <w:proofErr w:type="gramEnd"/>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proofErr w:type="gramStart"/>
            <w:r w:rsidRPr="006A707F">
              <w:rPr>
                <w:rFonts w:ascii="Arial" w:hAnsi="Arial" w:cs="Arial"/>
              </w:rPr>
              <w:t>occurs;</w:t>
            </w:r>
            <w:proofErr w:type="gramEnd"/>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proofErr w:type="gramStart"/>
            <w:r w:rsidRPr="00F96CF5">
              <w:rPr>
                <w:rFonts w:ascii="Arial" w:hAnsi="Arial" w:cs="Arial"/>
                <w:b/>
              </w:rPr>
              <w:t>Associated  Export</w:t>
            </w:r>
            <w:proofErr w:type="gramEnd"/>
            <w:r w:rsidRPr="00F96CF5">
              <w:rPr>
                <w:rFonts w:ascii="Arial" w:hAnsi="Arial" w:cs="Arial"/>
                <w:b/>
              </w:rPr>
              <w:t xml:space="preserve">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 xml:space="preserve">Balancing and Settlement </w:t>
            </w:r>
            <w:proofErr w:type="gramStart"/>
            <w:r w:rsidRPr="006A707F">
              <w:rPr>
                <w:rFonts w:ascii="Arial" w:hAnsi="Arial" w:cs="Arial"/>
                <w:b/>
              </w:rPr>
              <w:t>Code;</w:t>
            </w:r>
            <w:proofErr w:type="gramEnd"/>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has </w:t>
            </w:r>
            <w:proofErr w:type="gramStart"/>
            <w:r w:rsidRPr="00027F0D">
              <w:rPr>
                <w:rFonts w:ascii="Arial" w:hAnsi="Arial" w:cs="Arial"/>
                <w:szCs w:val="22"/>
                <w:lang w:eastAsia="en-GB"/>
              </w:rPr>
              <w:t>ended;</w:t>
            </w:r>
            <w:proofErr w:type="gramEnd"/>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 xml:space="preserve">arising </w:t>
            </w:r>
            <w:proofErr w:type="gramStart"/>
            <w:r w:rsidRPr="00027F0D">
              <w:rPr>
                <w:rFonts w:ascii="Arial" w:hAnsi="Arial" w:cs="Arial"/>
                <w:szCs w:val="22"/>
                <w:lang w:eastAsia="en-GB"/>
              </w:rPr>
              <w:t>as a result of</w:t>
            </w:r>
            <w:proofErr w:type="gramEnd"/>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lastRenderedPageBreak/>
              <w:t xml:space="preserve">an </w:t>
            </w:r>
            <w:r w:rsidRPr="00027F0D">
              <w:rPr>
                <w:rFonts w:ascii="Arial" w:hAnsi="Arial" w:cs="Arial"/>
                <w:b/>
                <w:bCs/>
                <w:szCs w:val="22"/>
                <w:lang w:eastAsia="en-GB"/>
              </w:rPr>
              <w:t xml:space="preserve">Emergency </w:t>
            </w:r>
            <w:proofErr w:type="spellStart"/>
            <w:r w:rsidRPr="00027F0D">
              <w:rPr>
                <w:rFonts w:ascii="Arial" w:hAnsi="Arial" w:cs="Arial"/>
                <w:b/>
                <w:bCs/>
                <w:szCs w:val="22"/>
                <w:lang w:eastAsia="en-GB"/>
              </w:rPr>
              <w:t>Deenergisation</w:t>
            </w:r>
            <w:proofErr w:type="spellEnd"/>
            <w:r w:rsidRPr="00027F0D">
              <w:rPr>
                <w:rFonts w:ascii="Arial" w:hAnsi="Arial" w:cs="Arial"/>
                <w:b/>
                <w:bCs/>
                <w:szCs w:val="22"/>
                <w:lang w:eastAsia="en-GB"/>
              </w:rPr>
              <w:t xml:space="preserve">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 xml:space="preserve">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 xml:space="preserve">User Emergency </w:t>
            </w:r>
            <w:proofErr w:type="spellStart"/>
            <w:r w:rsidRPr="00F96CF5">
              <w:rPr>
                <w:rFonts w:ascii="Arial" w:hAnsi="Arial" w:cs="Arial"/>
                <w:b/>
                <w:bCs/>
                <w:szCs w:val="22"/>
                <w:lang w:eastAsia="en-GB"/>
              </w:rPr>
              <w:t>Deenergisation</w:t>
            </w:r>
            <w:proofErr w:type="spellEnd"/>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Deenergisation</w:t>
            </w:r>
            <w:proofErr w:type="spellEnd"/>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 xml:space="preserve">User Emergency </w:t>
            </w:r>
            <w:proofErr w:type="spellStart"/>
            <w:r w:rsidRPr="00F96CF5">
              <w:rPr>
                <w:rFonts w:ascii="Arial" w:hAnsi="Arial" w:cs="Arial"/>
                <w:b/>
                <w:szCs w:val="22"/>
                <w:lang w:eastAsia="en-GB"/>
              </w:rPr>
              <w:t>Denergisation</w:t>
            </w:r>
            <w:proofErr w:type="spellEnd"/>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w:t>
            </w:r>
            <w:proofErr w:type="spellStart"/>
            <w:r>
              <w:rPr>
                <w:rFonts w:ascii="Arial" w:hAnsi="Arial" w:cs="Arial"/>
                <w:b/>
                <w:bCs/>
                <w:szCs w:val="22"/>
                <w:lang w:eastAsia="en-GB"/>
              </w:rPr>
              <w:t>Deenergisation</w:t>
            </w:r>
            <w:proofErr w:type="spellEnd"/>
            <w:r>
              <w:rPr>
                <w:rFonts w:ascii="Arial" w:hAnsi="Arial" w:cs="Arial"/>
                <w:b/>
                <w:bCs/>
                <w:szCs w:val="22"/>
                <w:lang w:eastAsia="en-GB"/>
              </w:rPr>
              <w:t xml:space="preserve">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 xml:space="preserve">24 </w:t>
            </w:r>
            <w:r>
              <w:rPr>
                <w:rFonts w:ascii="Arial" w:hAnsi="Arial" w:cs="Arial"/>
                <w:szCs w:val="22"/>
                <w:lang w:eastAsia="en-GB"/>
              </w:rPr>
              <w:t xml:space="preserve">                </w:t>
            </w:r>
            <w:r w:rsidRPr="00027F0D">
              <w:rPr>
                <w:rFonts w:ascii="Arial" w:hAnsi="Arial" w:cs="Arial"/>
                <w:szCs w:val="22"/>
                <w:lang w:eastAsia="en-GB"/>
              </w:rPr>
              <w:t>hour</w:t>
            </w:r>
            <w:proofErr w:type="gramEnd"/>
            <w:r w:rsidRPr="00027F0D">
              <w:rPr>
                <w:rFonts w:ascii="Arial" w:hAnsi="Arial" w:cs="Arial"/>
                <w:szCs w:val="22"/>
                <w:lang w:eastAsia="en-GB"/>
              </w:rPr>
              <w:t xml:space="preserve">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w:t>
            </w:r>
            <w:proofErr w:type="gramStart"/>
            <w:r w:rsidRPr="00027F0D">
              <w:rPr>
                <w:rFonts w:ascii="Arial" w:hAnsi="Arial" w:cs="Arial"/>
                <w:szCs w:val="22"/>
                <w:lang w:eastAsia="en-GB"/>
              </w:rPr>
              <w:t>24 hour</w:t>
            </w:r>
            <w:proofErr w:type="gramEnd"/>
            <w:r w:rsidRPr="00027F0D">
              <w:rPr>
                <w:rFonts w:ascii="Arial" w:hAnsi="Arial" w:cs="Arial"/>
                <w:szCs w:val="22"/>
                <w:lang w:eastAsia="en-GB"/>
              </w:rPr>
              <w:t xml:space="preserve">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w:t>
            </w:r>
            <w:proofErr w:type="spellStart"/>
            <w:r>
              <w:rPr>
                <w:rFonts w:ascii="Arial" w:hAnsi="Arial" w:cs="Arial"/>
                <w:b/>
                <w:bCs/>
              </w:rPr>
              <w:t>Intertrip</w:t>
            </w:r>
            <w:proofErr w:type="spellEnd"/>
            <w:r>
              <w:rPr>
                <w:rFonts w:ascii="Arial" w:hAnsi="Arial" w:cs="Arial"/>
                <w:b/>
                <w:bCs/>
              </w:rPr>
              <w:t xml:space="preserve">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 xml:space="preserve">Power Park </w:t>
            </w:r>
            <w:proofErr w:type="gramStart"/>
            <w:r>
              <w:rPr>
                <w:rFonts w:ascii="Arial" w:hAnsi="Arial" w:cs="Arial"/>
                <w:b/>
              </w:rPr>
              <w:t>Module</w:t>
            </w:r>
            <w:r>
              <w:rPr>
                <w:rFonts w:ascii="Arial" w:hAnsi="Arial" w:cs="Arial"/>
              </w:rPr>
              <w:t>,  the</w:t>
            </w:r>
            <w:proofErr w:type="gramEnd"/>
            <w:r>
              <w:rPr>
                <w:rFonts w:ascii="Arial" w:hAnsi="Arial" w:cs="Arial"/>
              </w:rPr>
              <w:t xml:space="preserv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w:t>
            </w:r>
            <w:proofErr w:type="spellStart"/>
            <w:r>
              <w:rPr>
                <w:rFonts w:ascii="Arial" w:hAnsi="Arial" w:cs="Arial"/>
                <w:b/>
                <w:bCs/>
              </w:rPr>
              <w:t>Intertrip</w:t>
            </w:r>
            <w:proofErr w:type="spellEnd"/>
            <w:r>
              <w:rPr>
                <w:rFonts w:ascii="Arial" w:hAnsi="Arial" w:cs="Arial"/>
                <w:b/>
                <w:bCs/>
              </w:rPr>
              <w:t xml:space="preserve">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roofErr w:type="gramStart"/>
            <w:r>
              <w:rPr>
                <w:rFonts w:ascii="Arial" w:hAnsi="Arial" w:cs="Arial"/>
              </w:rPr>
              <w:t>);</w:t>
            </w:r>
            <w:proofErr w:type="gramEnd"/>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57" w:name="_DV_C135"/>
            <w:r>
              <w:rPr>
                <w:rFonts w:ascii="Arial" w:hAnsi="Arial" w:cs="Arial"/>
                <w:b/>
                <w:bCs/>
              </w:rPr>
              <w:lastRenderedPageBreak/>
              <w:t xml:space="preserve"> "Isolation"</w:t>
            </w:r>
            <w:bookmarkEnd w:id="57"/>
          </w:p>
        </w:tc>
        <w:tc>
          <w:tcPr>
            <w:tcW w:w="6775" w:type="dxa"/>
          </w:tcPr>
          <w:p w14:paraId="1BA25D57" w14:textId="77777777" w:rsidR="006E7788" w:rsidRDefault="006E7788" w:rsidP="006E7788">
            <w:pPr>
              <w:pStyle w:val="BodyText"/>
              <w:jc w:val="both"/>
              <w:rPr>
                <w:rFonts w:ascii="Arial" w:hAnsi="Arial" w:cs="Arial"/>
                <w:color w:val="000000"/>
                <w:w w:val="0"/>
              </w:rPr>
            </w:pPr>
            <w:bookmarkStart w:id="58" w:name="_DV_C136"/>
            <w:r>
              <w:rPr>
                <w:rFonts w:ascii="Arial" w:hAnsi="Arial" w:cs="Arial"/>
              </w:rPr>
              <w:t xml:space="preserve">as defined in the </w:t>
            </w:r>
            <w:r>
              <w:rPr>
                <w:rFonts w:ascii="Arial" w:hAnsi="Arial" w:cs="Arial"/>
                <w:b/>
              </w:rPr>
              <w:t>Grid Code</w:t>
            </w:r>
            <w:r>
              <w:rPr>
                <w:rFonts w:ascii="Arial" w:hAnsi="Arial" w:cs="Arial"/>
              </w:rPr>
              <w:t>;</w:t>
            </w:r>
            <w:bookmarkEnd w:id="58"/>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 xml:space="preserve">Grid </w:t>
            </w:r>
            <w:proofErr w:type="gramStart"/>
            <w:r>
              <w:rPr>
                <w:rFonts w:ascii="Arial" w:hAnsi="Arial" w:cs="Arial"/>
                <w:b/>
              </w:rPr>
              <w:t>Code</w:t>
            </w:r>
            <w:r>
              <w:rPr>
                <w:rFonts w:ascii="Arial" w:hAnsi="Arial" w:cs="Arial"/>
              </w:rPr>
              <w:t>;</w:t>
            </w:r>
            <w:proofErr w:type="gramEnd"/>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 xml:space="preserve">Construction </w:t>
            </w:r>
            <w:proofErr w:type="gramStart"/>
            <w:r w:rsidRPr="00F97FB3">
              <w:rPr>
                <w:rFonts w:ascii="Arial" w:hAnsi="Arial" w:cs="Arial"/>
                <w:b/>
              </w:rPr>
              <w:t>Agreement</w:t>
            </w:r>
            <w:r>
              <w:rPr>
                <w:rFonts w:ascii="Arial" w:hAnsi="Arial" w:cs="Arial"/>
              </w:rPr>
              <w:t>;</w:t>
            </w:r>
            <w:proofErr w:type="gramEnd"/>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 xml:space="preserve">onsents </w:t>
            </w:r>
            <w:proofErr w:type="gramStart"/>
            <w:r w:rsidRPr="00A517B1">
              <w:rPr>
                <w:rFonts w:ascii="Arial" w:hAnsi="Arial" w:cs="Arial"/>
                <w:b/>
                <w:szCs w:val="22"/>
              </w:rPr>
              <w:t>In</w:t>
            </w:r>
            <w:proofErr w:type="gramEnd"/>
            <w:r w:rsidRPr="00A517B1">
              <w:rPr>
                <w:rFonts w:ascii="Arial" w:hAnsi="Arial" w:cs="Arial"/>
                <w:b/>
                <w:szCs w:val="22"/>
              </w:rPr>
              <w:t xml:space="preserve">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 xml:space="preserve">Key </w:t>
            </w:r>
            <w:proofErr w:type="gramStart"/>
            <w:r w:rsidRPr="000D47F3">
              <w:rPr>
                <w:rFonts w:ascii="Arial" w:hAnsi="Arial" w:cs="Arial"/>
                <w:b/>
                <w:szCs w:val="22"/>
              </w:rPr>
              <w:t>Consents</w:t>
            </w:r>
            <w:r>
              <w:rPr>
                <w:rFonts w:ascii="Arial" w:hAnsi="Arial" w:cs="Arial"/>
                <w:szCs w:val="22"/>
              </w:rPr>
              <w:t>;</w:t>
            </w:r>
            <w:proofErr w:type="gramEnd"/>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proofErr w:type="gramStart"/>
            <w:r>
              <w:rPr>
                <w:rFonts w:ascii="Arial" w:hAnsi="Arial" w:cs="Arial"/>
                <w:b/>
                <w:lang w:val="en-US"/>
              </w:rPr>
              <w:t>CUSC</w:t>
            </w:r>
            <w:bookmarkStart w:id="59" w:name="_BPDCI_72"/>
            <w:r w:rsidRPr="004D379C">
              <w:rPr>
                <w:rFonts w:ascii="Arial" w:hAnsi="Arial" w:cs="Arial"/>
                <w:lang w:val="en-US"/>
              </w:rPr>
              <w:t>;</w:t>
            </w:r>
            <w:bookmarkEnd w:id="59"/>
            <w:proofErr w:type="gramEnd"/>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60" w:name="_BPDCD_73"/>
            <w:r w:rsidRPr="004D379C">
              <w:rPr>
                <w:rFonts w:ascii="Arial Bold" w:hAnsi="Arial Bold" w:cs="Arial"/>
                <w:b/>
                <w:lang w:val="en-US"/>
              </w:rPr>
              <w:t xml:space="preserve">The Company </w:t>
            </w:r>
            <w:bookmarkEnd w:id="6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 xml:space="preserve">LDTEC </w:t>
            </w:r>
            <w:proofErr w:type="gramStart"/>
            <w:r>
              <w:rPr>
                <w:rFonts w:ascii="Arial" w:hAnsi="Arial" w:cs="Arial"/>
                <w:b/>
                <w:lang w:val="en-US"/>
              </w:rPr>
              <w:t>Request</w:t>
            </w:r>
            <w:bookmarkStart w:id="61" w:name="_BPDCI_75"/>
            <w:r w:rsidRPr="004D379C">
              <w:rPr>
                <w:rFonts w:ascii="Arial" w:hAnsi="Arial" w:cs="Arial"/>
                <w:lang w:val="en-US"/>
              </w:rPr>
              <w:t>;</w:t>
            </w:r>
            <w:bookmarkEnd w:id="61"/>
            <w:proofErr w:type="gramEnd"/>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6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6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63" w:name="_BPDCI_78"/>
            <w:r w:rsidRPr="004D379C">
              <w:rPr>
                <w:rFonts w:ascii="Arial" w:hAnsi="Arial" w:cs="Arial"/>
                <w:lang w:val="en-US"/>
              </w:rPr>
              <w:t>;</w:t>
            </w:r>
            <w:bookmarkEnd w:id="63"/>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64" w:name="_BPDCD_79"/>
            <w:r w:rsidRPr="004D379C">
              <w:rPr>
                <w:rFonts w:ascii="Arial Bold" w:hAnsi="Arial Bold" w:cs="Arial"/>
                <w:b/>
                <w:lang w:val="en-US"/>
              </w:rPr>
              <w:t>The Company</w:t>
            </w:r>
            <w:bookmarkEnd w:id="6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65" w:name="_BPDCI_81"/>
            <w:r w:rsidRPr="004D379C">
              <w:rPr>
                <w:rFonts w:ascii="Arial" w:hAnsi="Arial" w:cs="Arial"/>
                <w:color w:val="0000FF"/>
                <w:u w:val="single"/>
                <w:lang w:val="en-US"/>
              </w:rPr>
              <w:t>;</w:t>
            </w:r>
            <w:bookmarkEnd w:id="65"/>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66" w:name="_BPDCD_82"/>
            <w:r w:rsidRPr="00F372DF">
              <w:rPr>
                <w:rFonts w:ascii="Arial" w:hAnsi="Arial" w:cs="Arial"/>
                <w:b/>
              </w:rPr>
              <w:t xml:space="preserve">The Company’s </w:t>
            </w:r>
            <w:bookmarkEnd w:id="6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67" w:name="_BPDCI_84"/>
            <w:r w:rsidRPr="00F372DF">
              <w:rPr>
                <w:rFonts w:ascii="Arial" w:hAnsi="Arial" w:cs="Arial"/>
              </w:rPr>
              <w:t>;</w:t>
            </w:r>
            <w:bookmarkEnd w:id="67"/>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68" w:name="_BPDCI_86"/>
            <w:r w:rsidRPr="00F372DF">
              <w:rPr>
                <w:rFonts w:ascii="Arial" w:hAnsi="Arial" w:cs="Arial"/>
              </w:rPr>
              <w:t>;</w:t>
            </w:r>
            <w:bookmarkEnd w:id="68"/>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69" w:name="_BPDCD_87"/>
            <w:r w:rsidRPr="004D379C">
              <w:rPr>
                <w:rFonts w:ascii="Arial" w:hAnsi="Arial" w:cs="Arial"/>
                <w:lang w:val="en-US"/>
              </w:rPr>
              <w:t xml:space="preserve">an </w:t>
            </w:r>
            <w:bookmarkEnd w:id="6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 xml:space="preserve">Temporary TEC Exchange </w:t>
            </w:r>
            <w:proofErr w:type="gramStart"/>
            <w:r w:rsidRPr="004D379C">
              <w:rPr>
                <w:rFonts w:ascii="Arial" w:hAnsi="Arial" w:cs="Arial"/>
                <w:b/>
                <w:lang w:val="en-US"/>
              </w:rPr>
              <w:t>Period</w:t>
            </w:r>
            <w:bookmarkStart w:id="70" w:name="_BPDCI_89"/>
            <w:r w:rsidRPr="004D379C">
              <w:rPr>
                <w:rFonts w:ascii="Arial" w:hAnsi="Arial" w:cs="Arial"/>
                <w:lang w:val="en-US"/>
              </w:rPr>
              <w:t>;</w:t>
            </w:r>
            <w:proofErr w:type="gramEnd"/>
            <w:r w:rsidRPr="004D379C">
              <w:rPr>
                <w:rFonts w:ascii="Arial" w:hAnsi="Arial" w:cs="Arial"/>
                <w:lang w:val="en-US"/>
              </w:rPr>
              <w:t xml:space="preserve"> </w:t>
            </w:r>
            <w:r w:rsidRPr="004D379C">
              <w:rPr>
                <w:rFonts w:ascii="Arial" w:hAnsi="Arial" w:cs="Arial"/>
                <w:u w:val="double"/>
                <w:lang w:val="en-US"/>
              </w:rPr>
              <w:t xml:space="preserve"> </w:t>
            </w:r>
            <w:bookmarkEnd w:id="70"/>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w:t>
            </w:r>
            <w:proofErr w:type="gramStart"/>
            <w:r w:rsidRPr="004D379C">
              <w:rPr>
                <w:rFonts w:ascii="Arial" w:hAnsi="Arial" w:cs="Arial"/>
              </w:rPr>
              <w:t xml:space="preserve">of  </w:t>
            </w:r>
            <w:bookmarkStart w:id="71" w:name="_BPDCD_90"/>
            <w:r w:rsidRPr="004D379C">
              <w:rPr>
                <w:rFonts w:ascii="Arial" w:hAnsi="Arial" w:cs="Arial"/>
                <w:b/>
              </w:rPr>
              <w:t>The</w:t>
            </w:r>
            <w:proofErr w:type="gramEnd"/>
            <w:r w:rsidRPr="004D379C">
              <w:rPr>
                <w:rFonts w:ascii="Arial" w:hAnsi="Arial" w:cs="Arial"/>
                <w:b/>
              </w:rPr>
              <w:t xml:space="preserve"> Company’s</w:t>
            </w:r>
            <w:r w:rsidRPr="004D379C">
              <w:rPr>
                <w:rFonts w:ascii="Arial" w:hAnsi="Arial" w:cs="Arial"/>
                <w:b/>
                <w:u w:val="double"/>
              </w:rPr>
              <w:t xml:space="preserve"> </w:t>
            </w:r>
            <w:bookmarkEnd w:id="7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72" w:name="_BPDCI_92"/>
            <w:r w:rsidRPr="00F372DF">
              <w:rPr>
                <w:rFonts w:ascii="Arial" w:hAnsi="Arial" w:cs="Arial"/>
              </w:rPr>
              <w:t>;</w:t>
            </w:r>
            <w:bookmarkEnd w:id="72"/>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73" w:name="_BPDCI_94"/>
            <w:r w:rsidRPr="00F372DF">
              <w:rPr>
                <w:rFonts w:ascii="Arial" w:hAnsi="Arial" w:cs="Arial"/>
                <w:lang w:val="en-US"/>
              </w:rPr>
              <w:t>;</w:t>
            </w:r>
            <w:bookmarkEnd w:id="73"/>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74" w:name="_BPDCD_95"/>
            <w:r w:rsidRPr="004D379C">
              <w:rPr>
                <w:rFonts w:ascii="Arial" w:hAnsi="Arial" w:cs="Arial"/>
                <w:b/>
                <w:lang w:val="en-US"/>
              </w:rPr>
              <w:t>The Company</w:t>
            </w:r>
            <w:r w:rsidRPr="004D379C">
              <w:rPr>
                <w:rFonts w:ascii="Arial" w:hAnsi="Arial" w:cs="Arial"/>
                <w:b/>
                <w:u w:val="double"/>
                <w:lang w:val="en-US"/>
              </w:rPr>
              <w:t xml:space="preserve"> </w:t>
            </w:r>
            <w:bookmarkEnd w:id="7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75" w:name="_BPDCI_97"/>
            <w:r w:rsidRPr="00F372DF">
              <w:rPr>
                <w:rFonts w:ascii="Arial" w:hAnsi="Arial" w:cs="Arial"/>
                <w:lang w:val="en-US"/>
              </w:rPr>
              <w:t>;</w:t>
            </w:r>
            <w:bookmarkEnd w:id="75"/>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proofErr w:type="gramStart"/>
            <w:r w:rsidRPr="004D379C">
              <w:rPr>
                <w:rFonts w:ascii="Arial" w:hAnsi="Arial" w:cs="Arial"/>
                <w:b/>
                <w:lang w:val="en-US"/>
              </w:rPr>
              <w:t>CUSC</w:t>
            </w:r>
            <w:bookmarkStart w:id="76" w:name="_BPDCI_99"/>
            <w:r w:rsidRPr="00F372DF">
              <w:rPr>
                <w:rFonts w:ascii="Arial" w:hAnsi="Arial" w:cs="Arial"/>
                <w:lang w:val="en-US"/>
              </w:rPr>
              <w:t>;</w:t>
            </w:r>
            <w:bookmarkEnd w:id="76"/>
            <w:proofErr w:type="gramEnd"/>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77" w:name="_BPDCI_101"/>
            <w:r w:rsidRPr="00F372DF">
              <w:rPr>
                <w:rFonts w:ascii="Arial" w:hAnsi="Arial" w:cs="Arial"/>
                <w:lang w:val="en-US"/>
              </w:rPr>
              <w:t>;</w:t>
            </w:r>
            <w:bookmarkEnd w:id="77"/>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xml:space="preserve">, importing </w:t>
            </w:r>
            <w:proofErr w:type="spellStart"/>
            <w:r w:rsidRPr="004D379C">
              <w:rPr>
                <w:rFonts w:ascii="Arial" w:hAnsi="Arial" w:cs="Arial"/>
              </w:rPr>
              <w:t>Mvar</w:t>
            </w:r>
            <w:proofErr w:type="spellEnd"/>
            <w:r w:rsidRPr="004D379C">
              <w:rPr>
                <w:rFonts w:ascii="Arial" w:hAnsi="Arial" w:cs="Arial"/>
              </w:rPr>
              <w:t>;</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78" w:name="_BPDCD_102"/>
            <w:proofErr w:type="gramStart"/>
            <w:r w:rsidRPr="00F372DF">
              <w:rPr>
                <w:rFonts w:ascii="Arial" w:hAnsi="Arial" w:cs="Arial"/>
              </w:rPr>
              <w:t>a</w:t>
            </w:r>
            <w:bookmarkEnd w:id="78"/>
            <w:r>
              <w:rPr>
                <w:rFonts w:ascii="Arial" w:hAnsi="Arial" w:cs="Arial"/>
              </w:rPr>
              <w:t xml:space="preserve">  </w:t>
            </w:r>
            <w:r w:rsidRPr="004D379C">
              <w:rPr>
                <w:rFonts w:ascii="Arial" w:hAnsi="Arial" w:cs="Arial"/>
                <w:b/>
              </w:rPr>
              <w:t>CUSC</w:t>
            </w:r>
            <w:proofErr w:type="gramEnd"/>
            <w:r w:rsidRPr="004D379C">
              <w:rPr>
                <w:rFonts w:ascii="Arial" w:hAnsi="Arial" w:cs="Arial"/>
                <w:b/>
              </w:rPr>
              <w:t xml:space="preserve">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203DBC97" w14:textId="77777777" w:rsidR="006E7788" w:rsidRPr="004C16BF" w:rsidRDefault="006E7788" w:rsidP="006E7788">
            <w:pPr>
              <w:pStyle w:val="BodyText"/>
              <w:rPr>
                <w:rFonts w:ascii="Arial" w:hAnsi="Arial" w:cs="Arial"/>
                <w:b/>
                <w:bCs/>
              </w:rPr>
            </w:pPr>
            <w:r w:rsidRPr="004C16BF">
              <w:rPr>
                <w:rFonts w:ascii="Arial" w:hAnsi="Arial" w:cs="Arial"/>
                <w:b/>
                <w:bCs/>
              </w:rPr>
              <w:t>“Less than 100MW”</w:t>
            </w:r>
          </w:p>
          <w:p w14:paraId="0F7D113C" w14:textId="77777777" w:rsidR="004C7BEC" w:rsidRPr="004C16BF" w:rsidRDefault="004C7BEC" w:rsidP="006E7788">
            <w:pPr>
              <w:pStyle w:val="BodyText"/>
              <w:rPr>
                <w:rFonts w:ascii="Arial" w:hAnsi="Arial" w:cs="Arial"/>
                <w:b/>
                <w:bCs/>
              </w:rPr>
            </w:pPr>
          </w:p>
          <w:p w14:paraId="55592514" w14:textId="76FA7C07" w:rsidR="004C7BEC" w:rsidRPr="004C16BF" w:rsidRDefault="004C7BEC" w:rsidP="006E7788">
            <w:pPr>
              <w:pStyle w:val="BodyText"/>
              <w:rPr>
                <w:rFonts w:ascii="Arial" w:hAnsi="Arial" w:cs="Arial"/>
                <w:b/>
                <w:bCs/>
              </w:rPr>
            </w:pPr>
            <w:ins w:id="79" w:author="Author">
              <w:r w:rsidRPr="004C16BF">
                <w:rPr>
                  <w:rFonts w:ascii="Arial" w:hAnsi="Arial" w:cs="Arial"/>
                  <w:b/>
                  <w:bCs/>
                </w:rPr>
                <w:t>“Letter</w:t>
              </w:r>
              <w:r w:rsidR="002D1B2D">
                <w:rPr>
                  <w:rFonts w:ascii="Arial" w:hAnsi="Arial" w:cs="Arial"/>
                  <w:b/>
                  <w:bCs/>
                </w:rPr>
                <w:t xml:space="preserve"> </w:t>
              </w:r>
              <w:r w:rsidRPr="004C16BF">
                <w:rPr>
                  <w:rFonts w:ascii="Arial" w:hAnsi="Arial" w:cs="Arial"/>
                  <w:b/>
                  <w:bCs/>
                </w:rPr>
                <w:t>of</w:t>
              </w:r>
              <w:r w:rsidR="004C16BF" w:rsidRPr="004C16BF">
                <w:rPr>
                  <w:rFonts w:ascii="Arial" w:hAnsi="Arial" w:cs="Arial"/>
                  <w:b/>
                  <w:bCs/>
                </w:rPr>
                <w:t xml:space="preserve"> </w:t>
              </w:r>
              <w:r w:rsidRPr="004C16BF">
                <w:rPr>
                  <w:rFonts w:ascii="Arial" w:hAnsi="Arial" w:cs="Arial"/>
                  <w:b/>
                  <w:bCs/>
                </w:rPr>
                <w:t>Authority”</w:t>
              </w:r>
            </w:ins>
          </w:p>
        </w:tc>
        <w:tc>
          <w:tcPr>
            <w:tcW w:w="6775" w:type="dxa"/>
          </w:tcPr>
          <w:p w14:paraId="0B838661" w14:textId="77777777" w:rsidR="006E7788" w:rsidRPr="00AB2145" w:rsidRDefault="006E7788" w:rsidP="006E7788">
            <w:pPr>
              <w:pStyle w:val="BodyText"/>
              <w:tabs>
                <w:tab w:val="left" w:pos="2"/>
              </w:tabs>
              <w:jc w:val="both"/>
              <w:rPr>
                <w:rFonts w:ascii="Arial" w:hAnsi="Arial" w:cs="Arial"/>
              </w:rPr>
            </w:pPr>
            <w:r w:rsidRPr="00AB2145">
              <w:rPr>
                <w:rFonts w:ascii="Arial" w:hAnsi="Arial" w:cs="Arial"/>
              </w:rPr>
              <w:t xml:space="preserve">Is defined as not having the capability to export 100MW to the </w:t>
            </w:r>
            <w:r w:rsidRPr="00AB2145">
              <w:rPr>
                <w:rFonts w:ascii="Arial" w:hAnsi="Arial" w:cs="Arial"/>
                <w:b/>
                <w:bCs/>
              </w:rPr>
              <w:t xml:space="preserve">Total </w:t>
            </w:r>
            <w:proofErr w:type="gramStart"/>
            <w:r w:rsidRPr="00AB2145">
              <w:rPr>
                <w:rFonts w:ascii="Arial" w:hAnsi="Arial" w:cs="Arial"/>
                <w:b/>
                <w:bCs/>
              </w:rPr>
              <w:t>System</w:t>
            </w:r>
            <w:r w:rsidRPr="00AB2145">
              <w:rPr>
                <w:rFonts w:ascii="Arial" w:hAnsi="Arial" w:cs="Arial"/>
              </w:rPr>
              <w:t>;</w:t>
            </w:r>
            <w:proofErr w:type="gramEnd"/>
          </w:p>
          <w:p w14:paraId="2068ED96" w14:textId="62BD4843" w:rsidR="00343F95" w:rsidRPr="00AB2145" w:rsidRDefault="00343F95" w:rsidP="006E7788">
            <w:pPr>
              <w:pStyle w:val="BodyText"/>
              <w:tabs>
                <w:tab w:val="left" w:pos="2"/>
              </w:tabs>
              <w:jc w:val="both"/>
              <w:rPr>
                <w:ins w:id="80" w:author="Author"/>
                <w:rFonts w:ascii="Arial" w:hAnsi="Arial" w:cs="Arial"/>
                <w:b/>
                <w:bCs/>
              </w:rPr>
            </w:pPr>
            <w:ins w:id="81" w:author="Author">
              <w:r w:rsidRPr="00AB2145">
                <w:rPr>
                  <w:rFonts w:ascii="Arial" w:hAnsi="Arial" w:cs="Arial"/>
                </w:rPr>
                <w:t xml:space="preserve"> </w:t>
              </w:r>
            </w:ins>
            <w:r w:rsidR="00A42A80" w:rsidRPr="00AB2145">
              <w:rPr>
                <w:rFonts w:ascii="Arial" w:hAnsi="Arial" w:cs="Arial"/>
              </w:rPr>
              <w:t>t</w:t>
            </w:r>
            <w:ins w:id="82" w:author="Author">
              <w:r w:rsidR="00DA0AB4" w:rsidRPr="00AB2145">
                <w:rPr>
                  <w:rFonts w:ascii="Arial" w:hAnsi="Arial" w:cs="Arial"/>
                </w:rPr>
                <w:t xml:space="preserve">he letter </w:t>
              </w:r>
              <w:r w:rsidR="00B37AB7" w:rsidRPr="00AB2145">
                <w:rPr>
                  <w:rFonts w:ascii="Arial" w:hAnsi="Arial" w:cs="Arial"/>
                </w:rPr>
                <w:t xml:space="preserve">to be provided with the </w:t>
              </w:r>
              <w:r w:rsidR="00B37AB7" w:rsidRPr="00AB2145">
                <w:rPr>
                  <w:rFonts w:ascii="Arial" w:hAnsi="Arial" w:cs="Arial"/>
                  <w:b/>
                  <w:bCs/>
                </w:rPr>
                <w:t>Connection Application</w:t>
              </w:r>
              <w:commentRangeStart w:id="83"/>
              <w:commentRangeEnd w:id="83"/>
              <w:r w:rsidR="00B37AB7" w:rsidRPr="004C16BF">
                <w:rPr>
                  <w:rStyle w:val="CommentReference"/>
                  <w:szCs w:val="20"/>
                </w:rPr>
                <w:commentReference w:id="83"/>
              </w:r>
              <w:r w:rsidR="00703D34" w:rsidRPr="004C16BF">
                <w:rPr>
                  <w:rFonts w:ascii="Arial" w:hAnsi="Arial" w:cs="Arial"/>
                  <w:b/>
                  <w:bCs/>
                </w:rPr>
                <w:t xml:space="preserve">, </w:t>
              </w:r>
              <w:r w:rsidR="00703D34" w:rsidRPr="00AB2145">
                <w:rPr>
                  <w:rFonts w:ascii="Arial" w:hAnsi="Arial" w:cs="Arial"/>
                </w:rPr>
                <w:t>such letter to be</w:t>
              </w:r>
              <w:r w:rsidR="00A90EFD" w:rsidRPr="00AB2145">
                <w:rPr>
                  <w:rFonts w:ascii="Arial" w:hAnsi="Arial" w:cs="Arial"/>
                </w:rPr>
                <w:t xml:space="preserve"> in the appropriate format </w:t>
              </w:r>
              <w:r w:rsidR="009623D7" w:rsidRPr="00AB2145">
                <w:rPr>
                  <w:rFonts w:ascii="Arial" w:hAnsi="Arial" w:cs="Arial"/>
                </w:rPr>
                <w:t xml:space="preserve">as </w:t>
              </w:r>
              <w:r w:rsidR="00A90EFD" w:rsidRPr="00AB2145">
                <w:rPr>
                  <w:rFonts w:ascii="Arial" w:hAnsi="Arial" w:cs="Arial"/>
                </w:rPr>
                <w:t>found at S</w:t>
              </w:r>
              <w:r w:rsidR="00703D34" w:rsidRPr="00AB2145">
                <w:rPr>
                  <w:rFonts w:ascii="Arial" w:hAnsi="Arial" w:cs="Arial"/>
                </w:rPr>
                <w:t>ection 2 S</w:t>
              </w:r>
              <w:r w:rsidR="00A90EFD" w:rsidRPr="00AB2145">
                <w:rPr>
                  <w:rFonts w:ascii="Arial" w:hAnsi="Arial" w:cs="Arial"/>
                </w:rPr>
                <w:t>chedule 2</w:t>
              </w:r>
              <w:r w:rsidR="005B5091" w:rsidRPr="00AB2145">
                <w:rPr>
                  <w:rFonts w:ascii="Arial" w:hAnsi="Arial" w:cs="Arial"/>
                </w:rPr>
                <w:t>.</w:t>
              </w:r>
            </w:ins>
          </w:p>
          <w:p w14:paraId="57F047C8" w14:textId="5A20098D" w:rsidR="004C7BEC" w:rsidRPr="00AB2145" w:rsidRDefault="004C7BEC" w:rsidP="006E7788">
            <w:pPr>
              <w:pStyle w:val="BodyText"/>
              <w:tabs>
                <w:tab w:val="left" w:pos="2"/>
              </w:tabs>
              <w:jc w:val="both"/>
              <w:rPr>
                <w:rFonts w:ascii="Arial" w:hAnsi="Arial" w:cs="Arial"/>
                <w:b/>
                <w:bCs/>
              </w:rPr>
            </w:pP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lastRenderedPageBreak/>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t>
            </w:r>
            <w:proofErr w:type="gramStart"/>
            <w:r w:rsidRPr="00475CC7">
              <w:rPr>
                <w:rFonts w:ascii="Arial" w:hAnsi="Arial" w:cs="Arial"/>
              </w:rPr>
              <w:t>where</w:t>
            </w:r>
            <w:proofErr w:type="gramEnd"/>
            <w:r w:rsidRPr="00475CC7">
              <w:rPr>
                <w:rFonts w:ascii="Arial" w:hAnsi="Arial" w:cs="Arial"/>
              </w:rPr>
              <w:t xml:space="preserv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 xml:space="preserve">"Main </w:t>
            </w:r>
            <w:proofErr w:type="gramStart"/>
            <w:r>
              <w:rPr>
                <w:rFonts w:ascii="Arial" w:hAnsi="Arial" w:cs="Arial"/>
                <w:b/>
                <w:bCs/>
              </w:rPr>
              <w:t>Business Person</w:t>
            </w:r>
            <w:proofErr w:type="gramEnd"/>
            <w:r>
              <w:rPr>
                <w:rFonts w:ascii="Arial" w:hAnsi="Arial" w:cs="Arial"/>
                <w:b/>
                <w:bCs/>
              </w:rPr>
              <w:t>"</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xml:space="preserve">" shall be </w:t>
            </w:r>
            <w:proofErr w:type="gramStart"/>
            <w:r>
              <w:rPr>
                <w:rFonts w:ascii="Arial" w:hAnsi="Arial" w:cs="Arial"/>
              </w:rPr>
              <w:t>construed accordingly;</w:t>
            </w:r>
            <w:proofErr w:type="gramEnd"/>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proofErr w:type="gramStart"/>
            <w:r>
              <w:rPr>
                <w:rFonts w:ascii="Arial" w:hAnsi="Arial" w:cs="Arial"/>
              </w:rPr>
              <w:t>transformer;</w:t>
            </w:r>
            <w:proofErr w:type="gramEnd"/>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 xml:space="preserve">Obligatory </w:t>
            </w:r>
            <w:r>
              <w:rPr>
                <w:rFonts w:ascii="Arial" w:hAnsi="Arial" w:cs="Arial"/>
                <w:b/>
              </w:rPr>
              <w:lastRenderedPageBreak/>
              <w:t>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lastRenderedPageBreak/>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w:t>
            </w:r>
            <w:proofErr w:type="gramStart"/>
            <w:r>
              <w:rPr>
                <w:rFonts w:ascii="Arial" w:hAnsi="Arial" w:cs="Arial"/>
              </w:rPr>
              <w:t>Paragraph  3.3</w:t>
            </w:r>
            <w:proofErr w:type="gramEnd"/>
            <w:r>
              <w:rPr>
                <w:rFonts w:ascii="Arial" w:hAnsi="Arial" w:cs="Arial"/>
              </w:rPr>
              <w:t xml:space="preserve">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w:t>
            </w:r>
            <w:proofErr w:type="gramStart"/>
            <w:r>
              <w:rPr>
                <w:rFonts w:ascii="Arial" w:hAnsi="Arial" w:cs="Arial"/>
              </w:rPr>
              <w:t>so as to</w:t>
            </w:r>
            <w:proofErr w:type="gramEnd"/>
            <w:r>
              <w:rPr>
                <w:rFonts w:ascii="Arial" w:hAnsi="Arial" w:cs="Arial"/>
              </w:rPr>
              <w:t xml:space="preserve">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lastRenderedPageBreak/>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proofErr w:type="gramStart"/>
            <w:r>
              <w:rPr>
                <w:rFonts w:ascii="Arial" w:hAnsi="Arial" w:cs="Arial"/>
                <w:b/>
              </w:rPr>
              <w:t>User</w:t>
            </w:r>
            <w:r>
              <w:rPr>
                <w:rFonts w:ascii="Arial" w:hAnsi="Arial" w:cs="Arial"/>
              </w:rPr>
              <w:t xml:space="preserve">  specifying</w:t>
            </w:r>
            <w:proofErr w:type="gramEnd"/>
            <w:r>
              <w:rPr>
                <w:rFonts w:ascii="Arial" w:hAnsi="Arial" w:cs="Arial"/>
              </w:rPr>
              <w:t xml:space="preserve">,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4" w:name="_BPDCD_103"/>
            <w:r>
              <w:rPr>
                <w:rFonts w:ascii="Arial" w:hAnsi="Arial" w:cs="Arial"/>
                <w:color w:val="0000FF"/>
                <w:u w:val="double"/>
              </w:rPr>
              <w:t>;</w:t>
            </w:r>
            <w:bookmarkEnd w:id="84"/>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w:t>
            </w:r>
            <w:proofErr w:type="gramStart"/>
            <w:r w:rsidRPr="00380A4F">
              <w:rPr>
                <w:rFonts w:ascii="Arial" w:hAnsi="Arial" w:cs="Arial"/>
                <w:b/>
                <w:bCs/>
                <w:sz w:val="24"/>
              </w:rPr>
              <w:t>Process</w:t>
            </w:r>
            <w:r w:rsidRPr="00380A4F">
              <w:rPr>
                <w:rFonts w:ascii="Arial" w:hAnsi="Arial" w:cs="Arial"/>
                <w:sz w:val="24"/>
              </w:rPr>
              <w:t>;</w:t>
            </w:r>
            <w:proofErr w:type="gramEnd"/>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proofErr w:type="gramStart"/>
            <w:r>
              <w:rPr>
                <w:rFonts w:ascii="Arial" w:hAnsi="Arial" w:cs="Arial"/>
              </w:rPr>
              <w:t>);</w:t>
            </w:r>
            <w:proofErr w:type="gramEnd"/>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 xml:space="preserve">Grid Supply </w:t>
            </w:r>
            <w:proofErr w:type="gramStart"/>
            <w:r w:rsidRPr="00D52C9C">
              <w:rPr>
                <w:rFonts w:ascii="Arial" w:hAnsi="Arial" w:cs="Arial"/>
                <w:b/>
                <w:szCs w:val="22"/>
              </w:rPr>
              <w:t>Point</w:t>
            </w:r>
            <w:r>
              <w:rPr>
                <w:rFonts w:ascii="Arial" w:hAnsi="Arial" w:cs="Arial"/>
                <w:szCs w:val="22"/>
              </w:rPr>
              <w:t>;</w:t>
            </w:r>
            <w:proofErr w:type="gramEnd"/>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w:t>
            </w:r>
            <w:proofErr w:type="gramStart"/>
            <w:r>
              <w:rPr>
                <w:rFonts w:ascii="Arial" w:hAnsi="Arial" w:cs="Arial"/>
                <w:szCs w:val="22"/>
              </w:rPr>
              <w:t>substation;</w:t>
            </w:r>
            <w:proofErr w:type="gramEnd"/>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1D0F5862"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w:t>
            </w:r>
            <w:r>
              <w:rPr>
                <w:rFonts w:ascii="Arial" w:hAnsi="Arial" w:cs="Arial"/>
              </w:rPr>
              <w:lastRenderedPageBreak/>
              <w:t xml:space="preserve">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w:t>
            </w:r>
            <w:proofErr w:type="gramStart"/>
            <w:r>
              <w:rPr>
                <w:rFonts w:ascii="Arial" w:hAnsi="Arial" w:cs="Arial"/>
                <w:b/>
              </w:rPr>
              <w:t xml:space="preserve">Plant </w:t>
            </w:r>
            <w:r>
              <w:rPr>
                <w:rFonts w:ascii="Arial" w:hAnsi="Arial" w:cs="Arial"/>
              </w:rPr>
              <w:t xml:space="preserve"> or</w:t>
            </w:r>
            <w:proofErr w:type="gramEnd"/>
            <w:r>
              <w:rPr>
                <w:rFonts w:ascii="Arial" w:hAnsi="Arial" w:cs="Arial"/>
              </w:rPr>
              <w:t xml:space="preserve">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lastRenderedPageBreak/>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w:t>
            </w:r>
            <w:proofErr w:type="gramStart"/>
            <w:r>
              <w:rPr>
                <w:rFonts w:ascii="Arial" w:hAnsi="Arial" w:cs="Arial"/>
              </w:rPr>
              <w:t>varied</w:t>
            </w:r>
            <w:proofErr w:type="gramEnd"/>
            <w:r>
              <w:rPr>
                <w:rFonts w:ascii="Arial" w:hAnsi="Arial" w:cs="Arial"/>
              </w:rPr>
              <w:t xml:space="preserve">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lastRenderedPageBreak/>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w:t>
            </w:r>
            <w:proofErr w:type="gramStart"/>
            <w:r>
              <w:rPr>
                <w:rFonts w:ascii="Arial" w:hAnsi="Arial" w:cs="Arial"/>
                <w:b/>
                <w:bCs/>
              </w:rPr>
              <w:t xml:space="preserve">Volumes  </w:t>
            </w:r>
            <w:r>
              <w:rPr>
                <w:rFonts w:ascii="Arial" w:hAnsi="Arial"/>
                <w:b/>
                <w:bCs/>
              </w:rPr>
              <w:t>(</w:t>
            </w:r>
            <w:proofErr w:type="spellStart"/>
            <w:proofErr w:type="gramEnd"/>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85" w:name="_BPDCI_105"/>
            <w:r w:rsidRPr="00416BDE">
              <w:rPr>
                <w:rFonts w:ascii="Arial" w:hAnsi="Arial" w:cs="Arial"/>
              </w:rPr>
              <w:t xml:space="preserve">Section 3, </w:t>
            </w:r>
            <w:bookmarkEnd w:id="85"/>
            <w:r w:rsidRPr="00416BDE">
              <w:rPr>
                <w:rFonts w:ascii="Arial" w:hAnsi="Arial" w:cs="Arial"/>
              </w:rPr>
              <w:t>Appendix 2</w:t>
            </w:r>
            <w:bookmarkStart w:id="86" w:name="_BPDCD_106"/>
            <w:r w:rsidRPr="00416BDE">
              <w:rPr>
                <w:rFonts w:ascii="Arial" w:hAnsi="Arial" w:cs="Arial"/>
              </w:rPr>
              <w:t>;</w:t>
            </w:r>
            <w:bookmarkEnd w:id="86"/>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87" w:name="_BPDCD_107"/>
            <w:r w:rsidRPr="00416BDE">
              <w:rPr>
                <w:rFonts w:ascii="Arial" w:hAnsi="Arial" w:cs="Arial"/>
              </w:rPr>
              <w:t>;</w:t>
            </w:r>
            <w:bookmarkEnd w:id="87"/>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88" w:name="_BPDCD_108"/>
            <w:r w:rsidRPr="00416BDE">
              <w:rPr>
                <w:rFonts w:ascii="Arial" w:hAnsi="Arial" w:cs="Arial"/>
              </w:rPr>
              <w:t>;</w:t>
            </w:r>
            <w:bookmarkEnd w:id="88"/>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 xml:space="preserve">Deemed NHH Forecasting </w:t>
            </w:r>
            <w:proofErr w:type="gramStart"/>
            <w:r w:rsidRPr="00416BDE">
              <w:rPr>
                <w:rFonts w:ascii="Arial" w:hAnsi="Arial" w:cs="Arial"/>
                <w:b/>
              </w:rPr>
              <w:t>Performance</w:t>
            </w:r>
            <w:r w:rsidRPr="00416BDE">
              <w:rPr>
                <w:rFonts w:ascii="Arial" w:hAnsi="Arial" w:cs="Arial"/>
              </w:rPr>
              <w:t xml:space="preserve">  and</w:t>
            </w:r>
            <w:proofErr w:type="gramEnd"/>
            <w:r w:rsidRPr="00416BDE">
              <w:rPr>
                <w:rFonts w:ascii="Arial" w:hAnsi="Arial" w:cs="Arial"/>
              </w:rPr>
              <w:t xml:space="preserve">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89" w:name="_BPDCD_109"/>
            <w:r w:rsidRPr="00416BDE">
              <w:rPr>
                <w:rFonts w:ascii="Arial" w:hAnsi="Arial" w:cs="Arial"/>
              </w:rPr>
              <w:t>;</w:t>
            </w:r>
            <w:bookmarkEnd w:id="89"/>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w:t>
            </w:r>
            <w:proofErr w:type="gramStart"/>
            <w:r w:rsidRPr="000D40DF">
              <w:rPr>
                <w:rFonts w:ascii="Arial" w:hAnsi="Arial" w:cs="Arial"/>
                <w:color w:val="000000"/>
                <w:lang w:eastAsia="en-GB"/>
              </w:rPr>
              <w:t>a;</w:t>
            </w:r>
            <w:proofErr w:type="gramEnd"/>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w:t>
            </w:r>
            <w:proofErr w:type="gramStart"/>
            <w:r>
              <w:rPr>
                <w:rFonts w:ascii="Arial" w:hAnsi="Arial" w:cs="Arial"/>
                <w:b/>
                <w:bCs/>
              </w:rPr>
              <w:t>Non Standard</w:t>
            </w:r>
            <w:proofErr w:type="gramEnd"/>
            <w:r>
              <w:rPr>
                <w:rFonts w:ascii="Arial" w:hAnsi="Arial" w:cs="Arial"/>
                <w:b/>
                <w:bCs/>
              </w:rPr>
              <w:t xml:space="preserve">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lastRenderedPageBreak/>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90" w:name="_BPDCI_110"/>
            <w:r w:rsidRPr="00416BDE">
              <w:rPr>
                <w:rFonts w:ascii="Arial" w:hAnsi="Arial" w:cs="Arial"/>
                <w:b/>
                <w:bCs/>
              </w:rPr>
              <w:t>"Notification Date"</w:t>
            </w:r>
            <w:bookmarkEnd w:id="90"/>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1"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1"/>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2" w:name="_BPDCD_113"/>
          </w:p>
        </w:tc>
        <w:bookmarkEnd w:id="92"/>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93" w:name="_BPDCI_115"/>
            <w:r w:rsidRPr="0019675B">
              <w:rPr>
                <w:rFonts w:ascii="Arial" w:hAnsi="Arial" w:cs="Arial"/>
                <w:b/>
                <w:bCs/>
              </w:rPr>
              <w:t>"Notification of Circuit Restriction"</w:t>
            </w:r>
            <w:bookmarkEnd w:id="93"/>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4"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4"/>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proofErr w:type="gramStart"/>
            <w:r w:rsidRPr="00282EF5">
              <w:rPr>
                <w:rFonts w:ascii="Arial" w:hAnsi="Arial" w:cs="Arial"/>
                <w:b/>
                <w:szCs w:val="22"/>
              </w:rPr>
              <w:t>CUSC</w:t>
            </w:r>
            <w:r w:rsidRPr="00282EF5">
              <w:rPr>
                <w:rFonts w:ascii="Arial" w:hAnsi="Arial" w:cs="Arial"/>
                <w:szCs w:val="22"/>
              </w:rPr>
              <w:t>;</w:t>
            </w:r>
            <w:proofErr w:type="gramEnd"/>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95" w:name="_BPDCI_117"/>
            <w:r w:rsidRPr="0019675B">
              <w:rPr>
                <w:rFonts w:ascii="Arial" w:hAnsi="Arial" w:cs="Arial"/>
                <w:b/>
                <w:bCs/>
              </w:rPr>
              <w:t>"Notification of Restrictions on Availability"</w:t>
            </w:r>
            <w:bookmarkEnd w:id="95"/>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96"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6"/>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Pr>
                <w:rFonts w:ascii="Arial" w:hAnsi="Arial" w:cs="Arial"/>
              </w:rPr>
              <w:t>Torness</w:t>
            </w:r>
            <w:proofErr w:type="spellEnd"/>
            <w:r>
              <w:rPr>
                <w:rFonts w:ascii="Arial" w:hAnsi="Arial" w:cs="Arial"/>
              </w:rPr>
              <w:t xml:space="preserve"> power station, and (d) the agreement between SP Transmission Limited and British Nuclear Fuels plc in relation to </w:t>
            </w:r>
            <w:proofErr w:type="spellStart"/>
            <w:r>
              <w:rPr>
                <w:rFonts w:ascii="Arial" w:hAnsi="Arial" w:cs="Arial"/>
              </w:rPr>
              <w:t>Chapelcross</w:t>
            </w:r>
            <w:proofErr w:type="spellEnd"/>
            <w:r>
              <w:rPr>
                <w:rFonts w:ascii="Arial" w:hAnsi="Arial" w:cs="Arial"/>
              </w:rPr>
              <w:t xml:space="preserve">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proofErr w:type="gramStart"/>
            <w:r>
              <w:rPr>
                <w:rFonts w:ascii="Arial" w:hAnsi="Arial" w:cs="Arial"/>
                <w:b/>
              </w:rPr>
              <w:t>STC</w:t>
            </w:r>
            <w:r>
              <w:rPr>
                <w:rFonts w:ascii="Arial" w:hAnsi="Arial" w:cs="Arial"/>
              </w:rPr>
              <w:t>;</w:t>
            </w:r>
            <w:proofErr w:type="gramEnd"/>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proofErr w:type="gramStart"/>
            <w:r>
              <w:rPr>
                <w:rFonts w:ascii="Arial" w:hAnsi="Arial" w:cs="Arial"/>
                <w:b/>
              </w:rPr>
              <w:t>CUSC</w:t>
            </w:r>
            <w:r>
              <w:rPr>
                <w:rFonts w:ascii="Arial" w:hAnsi="Arial" w:cs="Arial"/>
              </w:rPr>
              <w:t>;</w:t>
            </w:r>
            <w:proofErr w:type="gramEnd"/>
          </w:p>
          <w:p w14:paraId="0139759F" w14:textId="77777777" w:rsidR="006E7788" w:rsidRDefault="006E7788" w:rsidP="006E7788">
            <w:pPr>
              <w:pStyle w:val="BodyText"/>
              <w:jc w:val="both"/>
              <w:rPr>
                <w:rFonts w:ascii="Arial" w:hAnsi="Arial" w:cs="Arial"/>
                <w:b/>
                <w:i/>
              </w:rPr>
            </w:pPr>
            <w:r>
              <w:rPr>
                <w:rFonts w:ascii="Arial" w:hAnsi="Arial" w:cs="Arial"/>
              </w:rPr>
              <w:lastRenderedPageBreak/>
              <w:t xml:space="preserve">In the context of the </w:t>
            </w:r>
            <w:r w:rsidRPr="00B05914">
              <w:rPr>
                <w:rFonts w:ascii="Arial" w:hAnsi="Arial" w:cs="Arial"/>
                <w:b/>
              </w:rPr>
              <w:t xml:space="preserve">Charging </w:t>
            </w:r>
            <w:proofErr w:type="gramStart"/>
            <w:r w:rsidRPr="00B05914">
              <w:rPr>
                <w:rFonts w:ascii="Arial" w:hAnsi="Arial" w:cs="Arial"/>
                <w:b/>
              </w:rPr>
              <w:t>Methodologies</w:t>
            </w:r>
            <w:proofErr w:type="gramEnd"/>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lastRenderedPageBreak/>
              <w:t>“Offer Acceptance Period”</w:t>
            </w:r>
          </w:p>
        </w:tc>
        <w:tc>
          <w:tcPr>
            <w:tcW w:w="6775"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 xml:space="preserve">Construction </w:t>
            </w:r>
            <w:proofErr w:type="gramStart"/>
            <w:r>
              <w:rPr>
                <w:rFonts w:ascii="Arial" w:hAnsi="Arial" w:cs="Arial"/>
                <w:b/>
              </w:rPr>
              <w:t>Agreement</w:t>
            </w:r>
            <w:r>
              <w:rPr>
                <w:rFonts w:ascii="Arial" w:hAnsi="Arial" w:cs="Arial"/>
              </w:rPr>
              <w:t>;</w:t>
            </w:r>
            <w:proofErr w:type="gramEnd"/>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97" w:name="_BPDCI_121"/>
            <w:r w:rsidRPr="0019675B">
              <w:rPr>
                <w:rFonts w:ascii="Arial" w:hAnsi="Arial" w:cs="Arial"/>
              </w:rPr>
              <w:t xml:space="preserve">as defined in the </w:t>
            </w:r>
            <w:r w:rsidRPr="0019675B">
              <w:rPr>
                <w:rFonts w:ascii="Arial" w:hAnsi="Arial" w:cs="Arial"/>
                <w:b/>
              </w:rPr>
              <w:t xml:space="preserve">Transmission </w:t>
            </w:r>
            <w:proofErr w:type="gramStart"/>
            <w:r w:rsidRPr="0019675B">
              <w:rPr>
                <w:rFonts w:ascii="Arial" w:hAnsi="Arial" w:cs="Arial"/>
                <w:b/>
              </w:rPr>
              <w:t>Licence</w:t>
            </w:r>
            <w:r w:rsidRPr="0019675B">
              <w:rPr>
                <w:rFonts w:ascii="Arial" w:hAnsi="Arial" w:cs="Arial"/>
              </w:rPr>
              <w:t>;</w:t>
            </w:r>
            <w:bookmarkEnd w:id="97"/>
            <w:proofErr w:type="gramEnd"/>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w:t>
            </w:r>
            <w:proofErr w:type="gramStart"/>
            <w:r>
              <w:rPr>
                <w:rFonts w:ascii="Arial" w:hAnsi="Arial" w:cs="Arial"/>
              </w:rPr>
              <w:t>in  Section</w:t>
            </w:r>
            <w:proofErr w:type="gramEnd"/>
            <w:r>
              <w:rPr>
                <w:rFonts w:ascii="Arial" w:hAnsi="Arial" w:cs="Arial"/>
              </w:rPr>
              <w:t xml:space="preserve"> E (offshore transmission owner standard conditions) of such </w:t>
            </w:r>
            <w:r>
              <w:rPr>
                <w:rFonts w:ascii="Arial" w:hAnsi="Arial" w:cs="Arial"/>
                <w:b/>
              </w:rPr>
              <w:t>Licence</w:t>
            </w:r>
            <w:r>
              <w:rPr>
                <w:rFonts w:ascii="Arial" w:hAnsi="Arial" w:cs="Arial"/>
              </w:rPr>
              <w:t xml:space="preserve"> have been given effect; or (b) </w:t>
            </w:r>
            <w:r>
              <w:rPr>
                <w:rFonts w:ascii="Arial" w:hAnsi="Arial" w:cs="Arial"/>
              </w:rPr>
              <w:lastRenderedPageBreak/>
              <w:t xml:space="preserve">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lastRenderedPageBreak/>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 xml:space="preserve">Construction </w:t>
            </w:r>
            <w:proofErr w:type="gramStart"/>
            <w:r>
              <w:rPr>
                <w:rStyle w:val="DeltaViewInsertion"/>
                <w:rFonts w:ascii="Arial" w:hAnsi="Arial"/>
                <w:b/>
                <w:color w:val="auto"/>
                <w:u w:val="none"/>
              </w:rPr>
              <w:t>Agreement</w:t>
            </w:r>
            <w:r>
              <w:rPr>
                <w:rStyle w:val="DeltaViewInsertion"/>
                <w:rFonts w:ascii="Arial" w:hAnsi="Arial"/>
                <w:color w:val="auto"/>
                <w:u w:val="none"/>
              </w:rPr>
              <w:t>;</w:t>
            </w:r>
            <w:proofErr w:type="gramEnd"/>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 xml:space="preserve">is to be or </w:t>
            </w:r>
            <w:proofErr w:type="gramStart"/>
            <w:r>
              <w:rPr>
                <w:rStyle w:val="DeltaViewInsertion"/>
                <w:rFonts w:ascii="Arial" w:hAnsi="Arial"/>
                <w:bCs/>
                <w:color w:val="auto"/>
                <w:u w:val="none"/>
              </w:rPr>
              <w:t>is  connected</w:t>
            </w:r>
            <w:proofErr w:type="gramEnd"/>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w:t>
            </w:r>
            <w:proofErr w:type="spellStart"/>
            <w:r>
              <w:rPr>
                <w:rFonts w:ascii="Arial" w:hAnsi="Arial" w:cs="Arial"/>
                <w:b/>
                <w:bCs/>
              </w:rPr>
              <w:t>Offtaking</w:t>
            </w:r>
            <w:proofErr w:type="spellEnd"/>
            <w:r>
              <w:rPr>
                <w:rFonts w:ascii="Arial" w:hAnsi="Arial" w:cs="Arial"/>
                <w:b/>
                <w:bCs/>
              </w:rPr>
              <w:t>”</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proofErr w:type="gramStart"/>
            <w:r>
              <w:rPr>
                <w:rFonts w:ascii="Arial" w:hAnsi="Arial" w:cs="Arial"/>
                <w:b/>
              </w:rPr>
              <w:t>One</w:t>
            </w:r>
            <w:r>
              <w:rPr>
                <w:rFonts w:ascii="Arial" w:hAnsi="Arial" w:cs="Arial"/>
              </w:rPr>
              <w:t xml:space="preserve"> </w:t>
            </w:r>
            <w:r>
              <w:rPr>
                <w:rFonts w:ascii="Arial" w:hAnsi="Arial" w:cs="Arial"/>
                <w:b/>
              </w:rPr>
              <w:t>Off</w:t>
            </w:r>
            <w:proofErr w:type="gramEnd"/>
            <w:r>
              <w:rPr>
                <w:rFonts w:ascii="Arial" w:hAnsi="Arial" w:cs="Arial"/>
                <w:b/>
              </w:rPr>
              <w:t xml:space="preserve">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 xml:space="preserve">and when used in conjunction with another defined term and the terms together are not otherwise defined means that the associated term is to be </w:t>
            </w:r>
            <w:proofErr w:type="gramStart"/>
            <w:r>
              <w:rPr>
                <w:rFonts w:ascii="Arial" w:hAnsi="Arial" w:cs="Arial"/>
              </w:rPr>
              <w:t>read accordingly;</w:t>
            </w:r>
            <w:proofErr w:type="gramEnd"/>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w:t>
            </w:r>
            <w:proofErr w:type="gramStart"/>
            <w:r>
              <w:rPr>
                <w:rFonts w:ascii="Arial" w:hAnsi="Arial" w:cs="Arial"/>
                <w:b/>
                <w:szCs w:val="22"/>
              </w:rPr>
              <w:t>System</w:t>
            </w:r>
            <w:bookmarkStart w:id="98" w:name="_BPDCI_125"/>
            <w:r w:rsidRPr="002C7E03">
              <w:rPr>
                <w:rFonts w:ascii="Arial" w:hAnsi="Arial" w:cs="Arial"/>
                <w:szCs w:val="22"/>
              </w:rPr>
              <w:t>;</w:t>
            </w:r>
            <w:bookmarkEnd w:id="98"/>
            <w:proofErr w:type="gramEnd"/>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lastRenderedPageBreak/>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99" w:name="_BPDCD_126"/>
            <w:r w:rsidRPr="002C7E03">
              <w:rPr>
                <w:rFonts w:ascii="Arial" w:hAnsi="Arial" w:cs="Arial"/>
                <w:szCs w:val="22"/>
              </w:rPr>
              <w:t>;</w:t>
            </w:r>
            <w:bookmarkEnd w:id="99"/>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 xml:space="preserve">"Operational </w:t>
            </w:r>
            <w:proofErr w:type="spellStart"/>
            <w:r>
              <w:rPr>
                <w:rFonts w:ascii="Arial" w:hAnsi="Arial" w:cs="Arial"/>
                <w:b/>
                <w:bCs/>
              </w:rPr>
              <w:t>Intertripping</w:t>
            </w:r>
            <w:proofErr w:type="spellEnd"/>
            <w:r>
              <w:rPr>
                <w:rFonts w:ascii="Arial" w:hAnsi="Arial" w:cs="Arial"/>
                <w:b/>
                <w:bCs/>
              </w:rPr>
              <w:t>"</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w:t>
            </w:r>
            <w:proofErr w:type="spellStart"/>
            <w:r>
              <w:rPr>
                <w:rFonts w:ascii="Arial" w:hAnsi="Arial" w:cs="Arial"/>
              </w:rPr>
              <w:t>intertripping</w:t>
            </w:r>
            <w:proofErr w:type="spellEnd"/>
            <w:r>
              <w:rPr>
                <w:rFonts w:ascii="Arial" w:hAnsi="Arial" w:cs="Arial"/>
              </w:rPr>
              <w:t xml:space="preserve">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meters, instrument transformers (</w:t>
            </w:r>
            <w:proofErr w:type="gramStart"/>
            <w:r>
              <w:rPr>
                <w:rFonts w:ascii="Arial" w:hAnsi="Arial" w:cs="Arial"/>
              </w:rPr>
              <w:t>both  voltage</w:t>
            </w:r>
            <w:proofErr w:type="gramEnd"/>
            <w:r>
              <w:rPr>
                <w:rFonts w:ascii="Arial" w:hAnsi="Arial" w:cs="Arial"/>
              </w:rPr>
              <w:t xml:space="preserv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lastRenderedPageBreak/>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w:t>
            </w:r>
            <w:proofErr w:type="gramStart"/>
            <w:r w:rsidRPr="00BA5C7B">
              <w:rPr>
                <w:rFonts w:ascii="Arial" w:hAnsi="Arial" w:cs="Arial"/>
                <w:b/>
                <w:szCs w:val="22"/>
              </w:rPr>
              <w:t>Licensee</w:t>
            </w:r>
            <w:r w:rsidRPr="00BA5C7B">
              <w:rPr>
                <w:rFonts w:ascii="Arial" w:hAnsi="Arial" w:cs="Arial"/>
                <w:szCs w:val="22"/>
              </w:rPr>
              <w:t>;</w:t>
            </w:r>
            <w:proofErr w:type="gramEnd"/>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 xml:space="preserve">in </w:t>
            </w:r>
            <w:proofErr w:type="gramStart"/>
            <w:r w:rsidRPr="00BA5C7B">
              <w:rPr>
                <w:rFonts w:ascii="Arial" w:hAnsi="Arial" w:cs="Arial"/>
                <w:szCs w:val="22"/>
              </w:rPr>
              <w:t>stages</w:t>
            </w:r>
            <w:proofErr w:type="gramEnd"/>
            <w:r w:rsidRPr="00BA5C7B">
              <w:rPr>
                <w:rFonts w:ascii="Arial" w:hAnsi="Arial" w:cs="Arial"/>
                <w:szCs w:val="22"/>
              </w:rPr>
              <w:t xml:space="preserve">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has the meaning given to commissioning period in Section 6</w:t>
            </w:r>
            <w:proofErr w:type="gramStart"/>
            <w:r w:rsidRPr="00BA5C7B">
              <w:rPr>
                <w:rFonts w:ascii="Arial" w:hAnsi="Arial" w:cs="Arial"/>
                <w:szCs w:val="22"/>
              </w:rPr>
              <w:t>G(</w:t>
            </w:r>
            <w:proofErr w:type="gramEnd"/>
            <w:r w:rsidRPr="00BA5C7B">
              <w:rPr>
                <w:rFonts w:ascii="Arial" w:hAnsi="Arial" w:cs="Arial"/>
                <w:szCs w:val="22"/>
              </w:rPr>
              <w:t xml:space="preserve">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w:t>
            </w:r>
            <w:proofErr w:type="gramStart"/>
            <w:r w:rsidRPr="00BA5C7B">
              <w:rPr>
                <w:rFonts w:ascii="Arial" w:hAnsi="Arial" w:cs="Arial"/>
                <w:szCs w:val="22"/>
              </w:rPr>
              <w:t>amendments  to</w:t>
            </w:r>
            <w:proofErr w:type="gramEnd"/>
            <w:r w:rsidRPr="00BA5C7B">
              <w:rPr>
                <w:rFonts w:ascii="Arial" w:hAnsi="Arial" w:cs="Arial"/>
                <w:szCs w:val="22"/>
              </w:rPr>
              <w:t xml:space="preserve">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w:t>
            </w:r>
            <w:proofErr w:type="gramStart"/>
            <w:r w:rsidRPr="00BA5C7B">
              <w:rPr>
                <w:rFonts w:ascii="Arial" w:hAnsi="Arial" w:cs="Arial"/>
                <w:b/>
                <w:szCs w:val="22"/>
              </w:rPr>
              <w:t>Act</w:t>
            </w:r>
            <w:r w:rsidRPr="00BA5C7B">
              <w:rPr>
                <w:rFonts w:ascii="Arial" w:hAnsi="Arial" w:cs="Arial"/>
                <w:szCs w:val="22"/>
              </w:rPr>
              <w:t>;</w:t>
            </w:r>
            <w:proofErr w:type="gramEnd"/>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00"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00"/>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01" w:name="_BPDCD_127"/>
            <w:r w:rsidRPr="00BA5C7B">
              <w:rPr>
                <w:rFonts w:ascii="Arial" w:hAnsi="Arial" w:cs="Arial"/>
                <w:szCs w:val="22"/>
              </w:rPr>
              <w:t xml:space="preserve">shall </w:t>
            </w:r>
            <w:bookmarkEnd w:id="101"/>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lastRenderedPageBreak/>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02" w:name="_BPDCD_128"/>
            <w:r w:rsidRPr="00BA5C7B">
              <w:rPr>
                <w:rFonts w:ascii="Arial" w:hAnsi="Arial" w:cs="Arial"/>
                <w:b/>
                <w:bCs/>
                <w:szCs w:val="22"/>
              </w:rPr>
              <w:t>The Company</w:t>
            </w:r>
            <w:r w:rsidRPr="00BA5C7B">
              <w:rPr>
                <w:rFonts w:ascii="Arial" w:hAnsi="Arial" w:cs="Arial"/>
                <w:szCs w:val="22"/>
              </w:rPr>
              <w:t xml:space="preserve"> </w:t>
            </w:r>
            <w:bookmarkEnd w:id="102"/>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w:t>
            </w:r>
            <w:proofErr w:type="gramStart"/>
            <w:r w:rsidRPr="00BA5C7B">
              <w:rPr>
                <w:rFonts w:ascii="Arial" w:hAnsi="Arial" w:cs="Arial"/>
                <w:szCs w:val="22"/>
              </w:rPr>
              <w:t>made a decision</w:t>
            </w:r>
            <w:proofErr w:type="gramEnd"/>
            <w:r w:rsidRPr="00BA5C7B">
              <w:rPr>
                <w:rFonts w:ascii="Arial" w:hAnsi="Arial" w:cs="Arial"/>
                <w:szCs w:val="22"/>
              </w:rPr>
              <w:t xml:space="preserve">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proofErr w:type="spellStart"/>
            <w:r>
              <w:rPr>
                <w:rFonts w:ascii="Arial" w:hAnsi="Arial" w:cs="Arial"/>
              </w:rPr>
              <w:t>an</w:t>
            </w:r>
            <w:proofErr w:type="spellEnd"/>
            <w:r>
              <w:rPr>
                <w:rFonts w:ascii="Arial" w:hAnsi="Arial" w:cs="Arial"/>
              </w:rPr>
              <w:t xml:space="preserve">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w:t>
            </w:r>
            <w:proofErr w:type="gramStart"/>
            <w:r>
              <w:rPr>
                <w:rFonts w:ascii="Arial" w:hAnsi="Arial" w:cs="Arial"/>
              </w:rPr>
              <w:t xml:space="preserve">but in any case </w:t>
            </w:r>
            <w:proofErr w:type="gramEnd"/>
            <w:r>
              <w:rPr>
                <w:rFonts w:ascii="Arial" w:hAnsi="Arial" w:cs="Arial"/>
              </w:rPr>
              <w:t xml:space="preserve">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03" w:name="_BPDCD_131"/>
            <w:r w:rsidRPr="0019675B">
              <w:rPr>
                <w:rFonts w:ascii="Arial" w:hAnsi="Arial" w:cs="Arial"/>
              </w:rPr>
              <w:t>;</w:t>
            </w:r>
            <w:bookmarkEnd w:id="103"/>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lastRenderedPageBreak/>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proofErr w:type="gramStart"/>
            <w:r>
              <w:rPr>
                <w:rFonts w:ascii="Arial" w:hAnsi="Arial" w:cs="Arial"/>
                <w:b/>
                <w:szCs w:val="22"/>
              </w:rPr>
              <w:t>Pre Trigger</w:t>
            </w:r>
            <w:proofErr w:type="gramEnd"/>
            <w:r>
              <w:rPr>
                <w:rFonts w:ascii="Arial" w:hAnsi="Arial" w:cs="Arial"/>
                <w:b/>
                <w:szCs w:val="22"/>
              </w:rPr>
              <w:t xml:space="preserve">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w:t>
            </w:r>
            <w:proofErr w:type="gramStart"/>
            <w:r>
              <w:rPr>
                <w:rFonts w:ascii="Arial" w:hAnsi="Arial" w:cs="Arial"/>
                <w:szCs w:val="22"/>
              </w:rPr>
              <w:t>is  more</w:t>
            </w:r>
            <w:proofErr w:type="gramEnd"/>
            <w:r>
              <w:rPr>
                <w:rFonts w:ascii="Arial" w:hAnsi="Arial" w:cs="Arial"/>
                <w:szCs w:val="22"/>
              </w:rPr>
              <w:t xml:space="preserv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04" w:name="_BPDCI_132"/>
            <w:r w:rsidRPr="0019675B">
              <w:rPr>
                <w:rFonts w:ascii="Arial" w:hAnsi="Arial" w:cs="Arial"/>
                <w:b/>
                <w:bCs/>
              </w:rPr>
              <w:t>"Primary Response"</w:t>
            </w:r>
            <w:bookmarkEnd w:id="104"/>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05"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05"/>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 xml:space="preserve">in relation to a Production BM </w:t>
            </w:r>
            <w:proofErr w:type="gramStart"/>
            <w:r>
              <w:rPr>
                <w:rFonts w:ascii="Arial" w:hAnsi="Arial" w:cs="Arial"/>
                <w:bCs/>
              </w:rPr>
              <w:t>Unit</w:t>
            </w:r>
            <w:r>
              <w:rPr>
                <w:rFonts w:ascii="Arial" w:hAnsi="Arial" w:cs="Arial"/>
              </w:rPr>
              <w:t>;</w:t>
            </w:r>
            <w:proofErr w:type="gramEnd"/>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 xml:space="preserve">as defined in Paragraph </w:t>
            </w:r>
            <w:proofErr w:type="gramStart"/>
            <w:r>
              <w:rPr>
                <w:rFonts w:ascii="Arial" w:hAnsi="Arial" w:cs="Arial"/>
              </w:rPr>
              <w:t>8.14;</w:t>
            </w:r>
            <w:proofErr w:type="gramEnd"/>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w:t>
            </w:r>
            <w:proofErr w:type="gramStart"/>
            <w:r w:rsidRPr="004C08E0">
              <w:rPr>
                <w:rFonts w:ascii="Arial" w:hAnsi="Arial" w:cs="Arial"/>
                <w:szCs w:val="22"/>
              </w:rPr>
              <w:t>notice;</w:t>
            </w:r>
            <w:proofErr w:type="gramEnd"/>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lastRenderedPageBreak/>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w:t>
            </w:r>
            <w:proofErr w:type="gramStart"/>
            <w:r>
              <w:rPr>
                <w:rFonts w:ascii="Arial" w:hAnsi="Arial" w:cs="Arial"/>
              </w:rPr>
              <w:t xml:space="preserve">either </w:t>
            </w:r>
            <w:bookmarkStart w:id="106" w:name="_DV_C3"/>
            <w:r>
              <w:rPr>
                <w:rFonts w:ascii="Arial" w:hAnsi="Arial" w:cs="Arial"/>
              </w:rPr>
              <w:t>:</w:t>
            </w:r>
            <w:bookmarkEnd w:id="106"/>
            <w:proofErr w:type="gramEnd"/>
          </w:p>
          <w:p w14:paraId="4B6627C8" w14:textId="77777777" w:rsidR="006E7788" w:rsidRDefault="006E7788" w:rsidP="006772B6">
            <w:pPr>
              <w:pStyle w:val="BodyText"/>
              <w:ind w:left="741" w:hanging="709"/>
              <w:jc w:val="both"/>
              <w:rPr>
                <w:rFonts w:ascii="Arial" w:hAnsi="Arial" w:cs="Arial"/>
              </w:rPr>
            </w:pPr>
            <w:bookmarkStart w:id="107" w:name="_DV_C4"/>
            <w:r>
              <w:rPr>
                <w:rStyle w:val="DeltaViewInsertion"/>
                <w:rFonts w:ascii="Arial" w:hAnsi="Arial" w:cs="Arial"/>
                <w:color w:val="auto"/>
                <w:u w:val="none"/>
              </w:rPr>
              <w:t>(a)</w:t>
            </w:r>
            <w:r>
              <w:rPr>
                <w:rFonts w:ascii="Arial" w:hAnsi="Arial" w:cs="Arial"/>
              </w:rPr>
              <w:tab/>
            </w:r>
            <w:bookmarkStart w:id="108" w:name="_DV_M3"/>
            <w:bookmarkEnd w:id="107"/>
            <w:bookmarkEnd w:id="108"/>
            <w:r>
              <w:rPr>
                <w:rFonts w:ascii="Arial" w:hAnsi="Arial" w:cs="Arial"/>
              </w:rPr>
              <w:t>a shareholder of the User or any holding company of such shareholder</w:t>
            </w:r>
            <w:bookmarkStart w:id="109" w:name="_DV_C6"/>
            <w:r>
              <w:rPr>
                <w:rFonts w:ascii="Arial" w:hAnsi="Arial" w:cs="Arial"/>
                <w:strike/>
              </w:rPr>
              <w:t xml:space="preserve"> </w:t>
            </w:r>
            <w:r>
              <w:rPr>
                <w:rFonts w:ascii="Arial" w:hAnsi="Arial" w:cs="Arial"/>
              </w:rPr>
              <w:t>or</w:t>
            </w:r>
            <w:bookmarkEnd w:id="109"/>
          </w:p>
          <w:p w14:paraId="29110417" w14:textId="77777777" w:rsidR="006E7788" w:rsidRDefault="006E7788" w:rsidP="006772B6">
            <w:pPr>
              <w:pStyle w:val="BodyText"/>
              <w:ind w:left="741" w:hanging="709"/>
              <w:jc w:val="both"/>
              <w:rPr>
                <w:rFonts w:ascii="Arial" w:hAnsi="Arial" w:cs="Arial"/>
              </w:rPr>
            </w:pPr>
            <w:bookmarkStart w:id="110" w:name="_DV_C7"/>
            <w:r>
              <w:rPr>
                <w:rFonts w:ascii="Arial" w:hAnsi="Arial" w:cs="Arial"/>
              </w:rPr>
              <w:lastRenderedPageBreak/>
              <w:t>(b)</w:t>
            </w:r>
            <w:r>
              <w:rPr>
                <w:rFonts w:ascii="Arial" w:hAnsi="Arial" w:cs="Arial"/>
              </w:rPr>
              <w:tab/>
              <w:t xml:space="preserve">any subsidiary of any such </w:t>
            </w:r>
            <w:bookmarkEnd w:id="110"/>
            <w:r>
              <w:rPr>
                <w:rFonts w:ascii="Arial" w:hAnsi="Arial" w:cs="Arial"/>
              </w:rPr>
              <w:t>holding company</w:t>
            </w:r>
            <w:bookmarkStart w:id="111" w:name="_DV_C8"/>
            <w:r>
              <w:rPr>
                <w:rFonts w:ascii="Arial" w:hAnsi="Arial" w:cs="Arial"/>
              </w:rPr>
              <w:t>, but only where the subsidiary</w:t>
            </w:r>
            <w:bookmarkEnd w:id="111"/>
          </w:p>
          <w:p w14:paraId="0CD6B76E" w14:textId="77777777" w:rsidR="006E7788" w:rsidRDefault="006E7788" w:rsidP="006772B6">
            <w:pPr>
              <w:pStyle w:val="BodyText"/>
              <w:ind w:left="741" w:hanging="709"/>
              <w:jc w:val="both"/>
              <w:rPr>
                <w:rFonts w:ascii="Arial" w:hAnsi="Arial" w:cs="Arial"/>
              </w:rPr>
            </w:pPr>
            <w:bookmarkStart w:id="112" w:name="_DV_C9"/>
            <w:r>
              <w:rPr>
                <w:rFonts w:ascii="Arial" w:hAnsi="Arial" w:cs="Arial"/>
              </w:rPr>
              <w:t>(i)</w:t>
            </w:r>
            <w:r>
              <w:rPr>
                <w:rFonts w:ascii="Arial" w:hAnsi="Arial" w:cs="Arial"/>
              </w:rPr>
              <w:tab/>
              <w:t xml:space="preserve">demonstrates to The Company’s satisfaction that it has power under its constitution to give a Performance Bond other than in respect of its </w:t>
            </w:r>
            <w:proofErr w:type="gramStart"/>
            <w:r>
              <w:rPr>
                <w:rFonts w:ascii="Arial" w:hAnsi="Arial" w:cs="Arial"/>
              </w:rPr>
              <w:t>subsidiary;</w:t>
            </w:r>
            <w:bookmarkEnd w:id="112"/>
            <w:proofErr w:type="gramEnd"/>
          </w:p>
          <w:p w14:paraId="2447BEF8" w14:textId="77777777" w:rsidR="006E7788" w:rsidRDefault="006E7788" w:rsidP="006772B6">
            <w:pPr>
              <w:pStyle w:val="BodyText"/>
              <w:ind w:left="741" w:hanging="709"/>
              <w:jc w:val="both"/>
              <w:rPr>
                <w:rFonts w:ascii="Arial" w:hAnsi="Arial" w:cs="Arial"/>
              </w:rPr>
            </w:pPr>
            <w:bookmarkStart w:id="113" w:name="_DV_C11"/>
            <w:r>
              <w:rPr>
                <w:rFonts w:ascii="Arial" w:hAnsi="Arial" w:cs="Arial"/>
              </w:rPr>
              <w:t>(ii)</w:t>
            </w:r>
            <w:r>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Pr>
                <w:rFonts w:ascii="Arial" w:hAnsi="Arial" w:cs="Arial"/>
              </w:rPr>
              <w:t>members;</w:t>
            </w:r>
            <w:bookmarkEnd w:id="113"/>
            <w:proofErr w:type="gramEnd"/>
          </w:p>
          <w:p w14:paraId="6F75F8EC" w14:textId="77777777" w:rsidR="006E7788" w:rsidRDefault="006E7788" w:rsidP="006772B6">
            <w:pPr>
              <w:pStyle w:val="BodyText"/>
              <w:ind w:left="741" w:hanging="709"/>
              <w:jc w:val="both"/>
              <w:rPr>
                <w:rFonts w:ascii="Arial" w:hAnsi="Arial" w:cs="Arial"/>
              </w:rPr>
            </w:pPr>
            <w:bookmarkStart w:id="11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14"/>
          </w:p>
          <w:p w14:paraId="1BDB64DB" w14:textId="77777777" w:rsidR="006E7788" w:rsidRDefault="006E7788" w:rsidP="006E7788">
            <w:pPr>
              <w:pStyle w:val="BodyText"/>
              <w:jc w:val="both"/>
              <w:rPr>
                <w:rFonts w:ascii="Arial" w:hAnsi="Arial" w:cs="Arial"/>
              </w:rPr>
            </w:pPr>
            <w:bookmarkStart w:id="115" w:name="_DV_C13"/>
            <w:r>
              <w:rPr>
                <w:rFonts w:ascii="Arial" w:hAnsi="Arial" w:cs="Arial"/>
              </w:rPr>
              <w:t>(the expressions "holding company" and "subsidiary</w:t>
            </w:r>
            <w:bookmarkStart w:id="116" w:name="_DV_M5"/>
            <w:bookmarkEnd w:id="115"/>
            <w:bookmarkEnd w:id="116"/>
            <w:r>
              <w:rPr>
                <w:rFonts w:ascii="Arial" w:hAnsi="Arial" w:cs="Arial"/>
              </w:rPr>
              <w:t xml:space="preserve">" having the </w:t>
            </w:r>
            <w:bookmarkStart w:id="117" w:name="_DV_C15"/>
            <w:r>
              <w:rPr>
                <w:rFonts w:ascii="Arial" w:hAnsi="Arial" w:cs="Arial"/>
              </w:rPr>
              <w:t>respective meanings</w:t>
            </w:r>
            <w:bookmarkStart w:id="118" w:name="_DV_M6"/>
            <w:bookmarkEnd w:id="117"/>
            <w:bookmarkEnd w:id="11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w:t>
            </w:r>
            <w:proofErr w:type="gramStart"/>
            <w:r>
              <w:rPr>
                <w:rFonts w:ascii="Arial" w:hAnsi="Arial" w:cs="Arial"/>
              </w:rPr>
              <w:t>by</w:t>
            </w:r>
            <w:proofErr w:type="gramEnd"/>
            <w:r>
              <w:rPr>
                <w:rFonts w:ascii="Arial" w:hAnsi="Arial" w:cs="Arial"/>
              </w:rPr>
              <w:t xml:space="preserve">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19" w:name="_DV_M4"/>
            <w:bookmarkEnd w:id="119"/>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w:t>
            </w:r>
            <w:r>
              <w:rPr>
                <w:rFonts w:ascii="Arial" w:hAnsi="Arial" w:cs="Arial"/>
                <w:bCs/>
              </w:rPr>
              <w:lastRenderedPageBreak/>
              <w:t xml:space="preserve">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lastRenderedPageBreak/>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proofErr w:type="gramStart"/>
            <w:r w:rsidRPr="0024267F">
              <w:rPr>
                <w:rFonts w:ascii="Arial" w:hAnsi="Arial" w:cs="Arial"/>
                <w:b/>
                <w:szCs w:val="22"/>
              </w:rPr>
              <w:t>Act</w:t>
            </w:r>
            <w:r w:rsidRPr="0024267F">
              <w:rPr>
                <w:rFonts w:ascii="Arial" w:hAnsi="Arial" w:cs="Arial"/>
                <w:szCs w:val="22"/>
              </w:rPr>
              <w:t>;</w:t>
            </w:r>
            <w:proofErr w:type="gramEnd"/>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 xml:space="preserve">User Progression </w:t>
            </w:r>
            <w:proofErr w:type="gramStart"/>
            <w:r w:rsidRPr="004C08E0">
              <w:rPr>
                <w:rFonts w:ascii="Arial" w:hAnsi="Arial" w:cs="Arial"/>
                <w:b/>
                <w:szCs w:val="22"/>
              </w:rPr>
              <w:t>Milestones</w:t>
            </w:r>
            <w:r w:rsidRPr="004C08E0">
              <w:rPr>
                <w:rFonts w:ascii="Arial" w:hAnsi="Arial" w:cs="Arial"/>
                <w:szCs w:val="22"/>
              </w:rPr>
              <w:t>;</w:t>
            </w:r>
            <w:proofErr w:type="gramEnd"/>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 xml:space="preserve">“Reactive Despatch to Zero </w:t>
            </w:r>
            <w:proofErr w:type="spellStart"/>
            <w:r>
              <w:rPr>
                <w:rFonts w:ascii="Arial" w:hAnsi="Arial" w:cs="Arial"/>
                <w:b/>
                <w:bCs/>
              </w:rPr>
              <w:t>Mvar</w:t>
            </w:r>
            <w:proofErr w:type="spellEnd"/>
            <w:r>
              <w:rPr>
                <w:rFonts w:ascii="Arial" w:hAnsi="Arial" w:cs="Arial"/>
                <w:b/>
                <w:bCs/>
              </w:rPr>
              <w:t xml:space="preserve">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 xml:space="preserve">the product of voltage and current and the sine of the phase angle between them measured in units of voltamperes reactive and standard multiples thereof </w:t>
            </w:r>
            <w:proofErr w:type="gramStart"/>
            <w:r>
              <w:rPr>
                <w:rFonts w:ascii="Arial" w:hAnsi="Arial" w:cs="Arial"/>
              </w:rPr>
              <w:t>i.e.:-</w:t>
            </w:r>
            <w:proofErr w:type="gramEnd"/>
            <w:r>
              <w:rPr>
                <w:rFonts w:ascii="Arial" w:hAnsi="Arial" w:cs="Arial"/>
              </w:rPr>
              <w:t xml:space="preserv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w:t>
            </w:r>
            <w:proofErr w:type="spellStart"/>
            <w:r>
              <w:rPr>
                <w:rFonts w:ascii="Arial" w:hAnsi="Arial" w:cs="Arial"/>
              </w:rPr>
              <w:t>Kvar</w:t>
            </w:r>
            <w:proofErr w:type="spellEnd"/>
            <w:r>
              <w:rPr>
                <w:rFonts w:ascii="Arial" w:hAnsi="Arial" w:cs="Arial"/>
              </w:rPr>
              <w:t xml:space="preserve">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 xml:space="preserve">as defined in Paragraph 3.15.1 and like terms shall be </w:t>
            </w:r>
            <w:proofErr w:type="gramStart"/>
            <w:r>
              <w:rPr>
                <w:rFonts w:ascii="Arial" w:hAnsi="Arial" w:cs="Arial"/>
              </w:rPr>
              <w:t>construed accordingly;</w:t>
            </w:r>
            <w:proofErr w:type="gramEnd"/>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proofErr w:type="spellStart"/>
            <w:r>
              <w:rPr>
                <w:rFonts w:ascii="Arial" w:hAnsi="Arial" w:cs="Arial"/>
                <w:b/>
              </w:rPr>
              <w:t>Deenergisation</w:t>
            </w:r>
            <w:proofErr w:type="spellEnd"/>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lastRenderedPageBreak/>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20" w:name="_BPDCI_136"/>
            <w:r w:rsidRPr="0019675B">
              <w:rPr>
                <w:rFonts w:ascii="Arial" w:hAnsi="Arial" w:cs="Arial"/>
                <w:b/>
                <w:bCs/>
              </w:rPr>
              <w:t>“Related Person”</w:t>
            </w:r>
            <w:bookmarkEnd w:id="120"/>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21"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21"/>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775"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00C61D2E">
        <w:trPr>
          <w:gridAfter w:val="1"/>
          <w:wAfter w:w="29" w:type="dxa"/>
          <w:trHeight w:val="336"/>
        </w:trPr>
        <w:tc>
          <w:tcPr>
            <w:tcW w:w="3545" w:type="dxa"/>
            <w:shd w:val="clear" w:color="auto" w:fill="auto"/>
          </w:tcPr>
          <w:p w14:paraId="18210BBB" w14:textId="77777777" w:rsidR="006E7788" w:rsidRDefault="006E7788" w:rsidP="006E7788">
            <w:pPr>
              <w:spacing w:after="240"/>
              <w:rPr>
                <w:rFonts w:ascii="Arial" w:hAnsi="Arial" w:cs="Arial"/>
                <w:b/>
                <w:bCs/>
              </w:rPr>
            </w:pPr>
            <w:r>
              <w:rPr>
                <w:rFonts w:ascii="Arial" w:hAnsi="Arial" w:cs="Arial"/>
                <w:b/>
                <w:bCs/>
              </w:rPr>
              <w:t>"Relevant Embedded Medium Power Station"</w:t>
            </w:r>
          </w:p>
          <w:p w14:paraId="10B082D8" w14:textId="77777777" w:rsidR="00FB2874" w:rsidRDefault="00FB2874" w:rsidP="006E7788">
            <w:pPr>
              <w:spacing w:after="240"/>
              <w:rPr>
                <w:rFonts w:ascii="Arial" w:hAnsi="Arial" w:cs="Arial"/>
                <w:b/>
                <w:bCs/>
              </w:rPr>
            </w:pPr>
          </w:p>
          <w:p w14:paraId="4A773E40" w14:textId="77777777" w:rsidR="00FB2874" w:rsidRPr="00FB2874" w:rsidRDefault="00FB2874" w:rsidP="00FB2874">
            <w:pPr>
              <w:autoSpaceDE w:val="0"/>
              <w:autoSpaceDN w:val="0"/>
              <w:adjustRightInd w:val="0"/>
              <w:rPr>
                <w:rFonts w:ascii="Arial" w:hAnsi="Arial" w:cs="Arial"/>
                <w:b/>
                <w:bCs/>
                <w:szCs w:val="22"/>
                <w:lang w:eastAsia="ja-JP"/>
              </w:rPr>
            </w:pPr>
            <w:r>
              <w:rPr>
                <w:rFonts w:ascii="Arial" w:hAnsi="Arial" w:cs="Arial"/>
                <w:b/>
                <w:bCs/>
              </w:rPr>
              <w:t>“</w:t>
            </w:r>
            <w:r w:rsidRPr="00FB2874">
              <w:rPr>
                <w:rFonts w:ascii="Arial" w:hAnsi="Arial" w:cs="Arial"/>
                <w:b/>
                <w:bCs/>
                <w:szCs w:val="22"/>
                <w:lang w:eastAsia="ja-JP"/>
              </w:rPr>
              <w:t>Relevant Embedded Power</w:t>
            </w:r>
          </w:p>
          <w:p w14:paraId="7B83E5D1" w14:textId="764A2E85" w:rsidR="00FB2874" w:rsidRDefault="00FB2874" w:rsidP="00FB2874">
            <w:pPr>
              <w:spacing w:after="240"/>
              <w:rPr>
                <w:rFonts w:ascii="Arial" w:hAnsi="Arial" w:cs="Arial"/>
                <w:b/>
                <w:bCs/>
              </w:rPr>
            </w:pPr>
            <w:r w:rsidRPr="00FB2874">
              <w:rPr>
                <w:rFonts w:ascii="Arial" w:hAnsi="Arial" w:cs="Arial"/>
                <w:b/>
                <w:bCs/>
                <w:szCs w:val="22"/>
                <w:lang w:eastAsia="ja-JP"/>
              </w:rPr>
              <w:t>Station”</w:t>
            </w:r>
          </w:p>
        </w:tc>
        <w:tc>
          <w:tcPr>
            <w:tcW w:w="6775" w:type="dxa"/>
          </w:tcPr>
          <w:p w14:paraId="0E1481DC" w14:textId="1F384D01" w:rsidR="00FB2874" w:rsidRDefault="006E7788" w:rsidP="00C024CD">
            <w:pPr>
              <w:spacing w:after="240" w:line="276" w:lineRule="auto"/>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r w:rsidR="005C6D34">
              <w:rPr>
                <w:rFonts w:ascii="Arial" w:hAnsi="Arial" w:cs="Arial"/>
                <w:b/>
                <w:snapToGrid w:val="0"/>
              </w:rPr>
              <w:br/>
            </w:r>
            <w:r w:rsidR="005C6D34">
              <w:rPr>
                <w:rFonts w:ascii="Arial" w:hAnsi="Arial" w:cs="Arial"/>
                <w:b/>
                <w:snapToGrid w:val="0"/>
              </w:rPr>
              <w:br/>
            </w:r>
            <w:r w:rsidR="00210E71" w:rsidRPr="00210E71">
              <w:rPr>
                <w:rFonts w:ascii="Arial" w:hAnsi="Arial" w:cs="Arial"/>
                <w:szCs w:val="22"/>
                <w:lang w:eastAsia="ja-JP"/>
              </w:rPr>
              <w:t xml:space="preserve">Shall mean a </w:t>
            </w:r>
            <w:r w:rsidR="00210E71" w:rsidRPr="00210E71">
              <w:rPr>
                <w:rFonts w:ascii="Arial" w:hAnsi="Arial" w:cs="Arial"/>
                <w:b/>
                <w:bCs/>
                <w:szCs w:val="22"/>
                <w:lang w:eastAsia="ja-JP"/>
              </w:rPr>
              <w:t>Relevant Embedded Small</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 </w:t>
            </w:r>
            <w:r w:rsidR="00210E71" w:rsidRPr="00210E71">
              <w:rPr>
                <w:rFonts w:ascii="Arial" w:hAnsi="Arial" w:cs="Arial"/>
                <w:b/>
                <w:bCs/>
                <w:szCs w:val="22"/>
                <w:lang w:eastAsia="ja-JP"/>
              </w:rPr>
              <w:t>Relevant Embedded Medium</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an </w:t>
            </w:r>
            <w:r w:rsidR="00210E71" w:rsidRPr="00210E71">
              <w:rPr>
                <w:rFonts w:ascii="Arial" w:hAnsi="Arial" w:cs="Arial"/>
                <w:b/>
                <w:bCs/>
                <w:szCs w:val="22"/>
                <w:lang w:eastAsia="ja-JP"/>
              </w:rPr>
              <w:t>Embedded Large Power Station</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22" w:name="_BPDCD_138"/>
            <w:r>
              <w:rPr>
                <w:rFonts w:ascii="Arial" w:hAnsi="Arial" w:cs="Arial"/>
                <w:strike/>
                <w:snapToGrid w:val="0"/>
                <w:color w:val="FF0000"/>
              </w:rPr>
              <w:t>.</w:t>
            </w:r>
            <w:r>
              <w:rPr>
                <w:rFonts w:ascii="Arial" w:hAnsi="Arial" w:cs="Arial"/>
                <w:snapToGrid w:val="0"/>
                <w:color w:val="0000FF"/>
                <w:u w:val="double"/>
              </w:rPr>
              <w:t>;</w:t>
            </w:r>
            <w:bookmarkEnd w:id="122"/>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lastRenderedPageBreak/>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w:t>
            </w:r>
            <w:proofErr w:type="gramStart"/>
            <w:r>
              <w:rPr>
                <w:rFonts w:ascii="Arial" w:hAnsi="Arial" w:cs="Arial"/>
              </w:rPr>
              <w:t>period of time</w:t>
            </w:r>
            <w:proofErr w:type="gramEnd"/>
            <w:r>
              <w:rPr>
                <w:rFonts w:ascii="Arial" w:hAnsi="Arial" w:cs="Arial"/>
              </w:rPr>
              <w:t xml:space="preserv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23" w:name="_BPDCD_140"/>
            <w:r w:rsidRPr="0019675B">
              <w:rPr>
                <w:rFonts w:ascii="Arial" w:hAnsi="Arial" w:cs="Arial"/>
                <w:snapToGrid w:val="0"/>
                <w:color w:val="0000FF"/>
              </w:rPr>
              <w:t>;</w:t>
            </w:r>
            <w:bookmarkEnd w:id="123"/>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24" w:name="_BPDCD_141"/>
            <w:r w:rsidRPr="0019675B">
              <w:rPr>
                <w:rFonts w:ascii="Arial" w:hAnsi="Arial" w:cs="Arial"/>
              </w:rPr>
              <w:t>;</w:t>
            </w:r>
            <w:bookmarkEnd w:id="124"/>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25" w:name="_BPDCD_142"/>
            <w:r w:rsidRPr="0019675B">
              <w:rPr>
                <w:rFonts w:ascii="Arial" w:hAnsi="Arial" w:cs="Arial"/>
                <w:lang w:val="en-US"/>
              </w:rPr>
              <w:t>;</w:t>
            </w:r>
            <w:bookmarkEnd w:id="125"/>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w:t>
            </w:r>
            <w:proofErr w:type="gramStart"/>
            <w:r>
              <w:rPr>
                <w:rFonts w:ascii="Arial" w:hAnsi="Arial" w:cs="Arial"/>
              </w:rPr>
              <w:t>long term</w:t>
            </w:r>
            <w:proofErr w:type="gramEnd"/>
            <w:r>
              <w:rPr>
                <w:rFonts w:ascii="Arial" w:hAnsi="Arial" w:cs="Arial"/>
              </w:rPr>
              <w:t xml:space="preserve">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w:t>
            </w:r>
            <w:proofErr w:type="spellStart"/>
            <w:r>
              <w:rPr>
                <w:rFonts w:ascii="Arial" w:hAnsi="Arial" w:cs="Arial"/>
              </w:rPr>
              <w:t>non local</w:t>
            </w:r>
            <w:proofErr w:type="spellEnd"/>
            <w:r>
              <w:rPr>
                <w:rFonts w:ascii="Arial" w:hAnsi="Arial" w:cs="Arial"/>
              </w:rPr>
              <w:t xml:space="preserve">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lastRenderedPageBreak/>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w:t>
            </w:r>
            <w:proofErr w:type="gramStart"/>
            <w:r>
              <w:rPr>
                <w:rFonts w:ascii="Arial" w:hAnsi="Arial" w:cs="Arial"/>
                <w:b/>
              </w:rPr>
              <w:t>Bond</w:t>
            </w:r>
            <w:proofErr w:type="gramEnd"/>
            <w:r>
              <w:rPr>
                <w:rFonts w:ascii="Arial" w:hAnsi="Arial" w:cs="Arial"/>
                <w:b/>
              </w:rPr>
              <w:t xml:space="preserve">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w:t>
            </w:r>
            <w:proofErr w:type="gramStart"/>
            <w:r>
              <w:rPr>
                <w:rFonts w:ascii="Arial" w:hAnsi="Arial" w:cs="Arial"/>
              </w:rPr>
              <w:t>rating  or</w:t>
            </w:r>
            <w:proofErr w:type="gramEnd"/>
            <w:r>
              <w:rPr>
                <w:rFonts w:ascii="Arial" w:hAnsi="Arial" w:cs="Arial"/>
              </w:rPr>
              <w:t xml:space="preserve">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proofErr w:type="gramStart"/>
            <w:r>
              <w:rPr>
                <w:rFonts w:ascii="Arial" w:hAnsi="Arial" w:cs="Arial"/>
                <w:b/>
              </w:rPr>
              <w:t>Required  Sovereign</w:t>
            </w:r>
            <w:proofErr w:type="gramEnd"/>
            <w:r>
              <w:rPr>
                <w:rFonts w:ascii="Arial" w:hAnsi="Arial" w:cs="Arial"/>
                <w:b/>
              </w:rPr>
              <w:t xml:space="preserve">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w:t>
            </w:r>
            <w:proofErr w:type="gramStart"/>
            <w:r w:rsidRPr="009D15BA">
              <w:rPr>
                <w:rFonts w:ascii="Arial" w:hAnsi="Arial" w:cs="Arial"/>
              </w:rPr>
              <w:t>preventing  the</w:t>
            </w:r>
            <w:proofErr w:type="gramEnd"/>
            <w:r w:rsidRPr="009D15BA">
              <w:rPr>
                <w:rFonts w:ascii="Arial" w:hAnsi="Arial" w:cs="Arial"/>
              </w:rPr>
              <w:t xml:space="preserv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26" w:name="_BPDCD_143"/>
            <w:r w:rsidRPr="009D15BA">
              <w:rPr>
                <w:rFonts w:ascii="Arial" w:hAnsi="Arial" w:cs="Arial"/>
              </w:rPr>
              <w:t>;</w:t>
            </w:r>
            <w:bookmarkEnd w:id="126"/>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w:t>
            </w:r>
            <w:proofErr w:type="gramStart"/>
            <w:r w:rsidRPr="006D3E84">
              <w:rPr>
                <w:rFonts w:ascii="Arial" w:hAnsi="Arial" w:cs="Arial"/>
                <w:sz w:val="24"/>
                <w:szCs w:val="24"/>
              </w:rPr>
              <w:t>are;</w:t>
            </w:r>
            <w:proofErr w:type="gramEnd"/>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2DDC637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7AE1AE6A" w:rsidR="009E5B36" w:rsidRDefault="00A604BC" w:rsidP="00A604BC">
            <w:pPr>
              <w:spacing w:after="240"/>
              <w:jc w:val="both"/>
              <w:rPr>
                <w:rFonts w:ascii="Arial" w:hAnsi="Arial" w:cs="Arial"/>
              </w:rPr>
            </w:pPr>
            <w:r w:rsidRPr="006D3E84">
              <w:rPr>
                <w:rFonts w:ascii="Arial" w:hAnsi="Arial" w:cs="Arial"/>
                <w:sz w:val="24"/>
              </w:rPr>
              <w:t>Unmetered Supplies (UMS</w:t>
            </w:r>
            <w:r>
              <w:rPr>
                <w:rFonts w:ascii="Arial" w:hAnsi="Arial" w:cs="Arial"/>
                <w:sz w:val="24"/>
              </w:rPr>
              <w:t>);</w:t>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27" w:name="_BPDCD_144"/>
            <w:r w:rsidRPr="0019675B">
              <w:rPr>
                <w:rFonts w:ascii="Arial" w:hAnsi="Arial" w:cs="Arial"/>
              </w:rPr>
              <w:t>as</w:t>
            </w:r>
            <w:r w:rsidRPr="0019675B">
              <w:rPr>
                <w:rFonts w:ascii="Arial" w:hAnsi="Arial" w:cs="Arial"/>
                <w:color w:val="0000FF"/>
              </w:rPr>
              <w:t xml:space="preserve"> </w:t>
            </w:r>
            <w:bookmarkEnd w:id="127"/>
            <w:r w:rsidRPr="0019675B">
              <w:rPr>
                <w:rFonts w:ascii="Arial" w:hAnsi="Arial" w:cs="Arial"/>
              </w:rPr>
              <w:t>defined in Paragraph 8A.4.1.3</w:t>
            </w:r>
            <w:bookmarkStart w:id="128" w:name="_BPDCD_145"/>
            <w:r w:rsidRPr="0019675B">
              <w:rPr>
                <w:rFonts w:ascii="Arial" w:hAnsi="Arial" w:cs="Arial"/>
              </w:rPr>
              <w:t>;</w:t>
            </w:r>
            <w:bookmarkEnd w:id="128"/>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29" w:name="_BPDCD_146"/>
            <w:r w:rsidRPr="0019675B">
              <w:rPr>
                <w:rFonts w:ascii="Arial" w:hAnsi="Arial" w:cs="Arial"/>
              </w:rPr>
              <w:t>;</w:t>
            </w:r>
            <w:bookmarkEnd w:id="129"/>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w:t>
            </w:r>
            <w:proofErr w:type="gramStart"/>
            <w:r>
              <w:rPr>
                <w:rFonts w:ascii="Arial" w:hAnsi="Arial" w:cs="Arial"/>
              </w:rPr>
              <w:t>be;</w:t>
            </w:r>
            <w:proofErr w:type="gramEnd"/>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lastRenderedPageBreak/>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30" w:name="_DV_C139"/>
            <w:r>
              <w:rPr>
                <w:rFonts w:ascii="Arial" w:hAnsi="Arial" w:cs="Arial"/>
              </w:rPr>
              <w:t>The higher of:</w:t>
            </w:r>
            <w:bookmarkEnd w:id="130"/>
          </w:p>
          <w:p w14:paraId="499D174C" w14:textId="77777777" w:rsidR="006E7788" w:rsidRDefault="006E7788" w:rsidP="006E7788">
            <w:pPr>
              <w:pStyle w:val="BodyText"/>
              <w:jc w:val="both"/>
              <w:rPr>
                <w:rFonts w:ascii="Arial" w:hAnsi="Arial" w:cs="Arial"/>
              </w:rPr>
            </w:pPr>
            <w:bookmarkStart w:id="131" w:name="_DV_C140"/>
            <w:r>
              <w:rPr>
                <w:rFonts w:ascii="Arial" w:hAnsi="Arial" w:cs="Arial"/>
              </w:rPr>
              <w:t>A.</w:t>
            </w:r>
            <w:r>
              <w:rPr>
                <w:rFonts w:ascii="Arial" w:hAnsi="Arial" w:cs="Arial"/>
              </w:rPr>
              <w:tab/>
              <w:t xml:space="preserve">the £ per MW calculated by reference to the total TNUoS income derived from generators divided by the total system Transmission Entry Capacity, in each case using figures for the Financial Year prior to that in which the System to Generator Operational </w:t>
            </w:r>
            <w:proofErr w:type="spellStart"/>
            <w:r>
              <w:rPr>
                <w:rFonts w:ascii="Arial" w:hAnsi="Arial" w:cs="Arial"/>
              </w:rPr>
              <w:t>Intertripping</w:t>
            </w:r>
            <w:proofErr w:type="spellEnd"/>
            <w:r>
              <w:rPr>
                <w:rFonts w:ascii="Arial" w:hAnsi="Arial" w:cs="Arial"/>
              </w:rPr>
              <w:t xml:space="preserve"> Scheme trips, this is then divided by 365 to give a daily £ per MW </w:t>
            </w:r>
            <w:proofErr w:type="gramStart"/>
            <w:r>
              <w:rPr>
                <w:rFonts w:ascii="Arial" w:hAnsi="Arial" w:cs="Arial"/>
              </w:rPr>
              <w:t>rate;  or</w:t>
            </w:r>
            <w:bookmarkStart w:id="132" w:name="_DV_C141"/>
            <w:bookmarkEnd w:id="131"/>
            <w:proofErr w:type="gramEnd"/>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Pr>
                <w:rFonts w:ascii="Arial" w:hAnsi="Arial" w:cs="Arial"/>
              </w:rPr>
              <w:t>Intertripping</w:t>
            </w:r>
            <w:proofErr w:type="spellEnd"/>
            <w:r>
              <w:rPr>
                <w:rFonts w:ascii="Arial" w:hAnsi="Arial" w:cs="Arial"/>
              </w:rPr>
              <w:t xml:space="preserve"> Scheme trips divided by 365 to give a daily £ per MW rate.</w:t>
            </w:r>
            <w:bookmarkEnd w:id="132"/>
          </w:p>
          <w:p w14:paraId="7932BDA1" w14:textId="77777777" w:rsidR="006E7788" w:rsidRDefault="006E7788" w:rsidP="006E7788">
            <w:pPr>
              <w:pStyle w:val="BodyText"/>
              <w:jc w:val="both"/>
              <w:rPr>
                <w:rFonts w:ascii="Arial" w:hAnsi="Arial" w:cs="Arial"/>
              </w:rPr>
            </w:pPr>
            <w:bookmarkStart w:id="133" w:name="_DV_C142"/>
            <w:r>
              <w:rPr>
                <w:rFonts w:ascii="Arial" w:hAnsi="Arial" w:cs="Arial"/>
              </w:rPr>
              <w:t>A or B are then multiplied by:</w:t>
            </w:r>
            <w:bookmarkEnd w:id="133"/>
          </w:p>
          <w:p w14:paraId="2AA1CC9D" w14:textId="77777777" w:rsidR="006E7788" w:rsidRDefault="006E7788" w:rsidP="006E7788">
            <w:pPr>
              <w:pStyle w:val="BodyText"/>
              <w:jc w:val="both"/>
              <w:rPr>
                <w:rFonts w:ascii="Arial" w:hAnsi="Arial" w:cs="Arial"/>
              </w:rPr>
            </w:pPr>
            <w:bookmarkStart w:id="134" w:name="_DV_C143"/>
            <w:r>
              <w:rPr>
                <w:rFonts w:ascii="Arial" w:hAnsi="Arial" w:cs="Arial"/>
              </w:rPr>
              <w:t>the MW arrived at after deducting from the Transmission Entry Capacity for the Connection Site the Restricted MW Export Level;</w:t>
            </w:r>
            <w:bookmarkEnd w:id="134"/>
          </w:p>
        </w:tc>
      </w:tr>
      <w:tr w:rsidR="006E7788" w14:paraId="36499F13" w14:textId="77777777" w:rsidTr="00C61D2E">
        <w:trPr>
          <w:gridAfter w:val="1"/>
          <w:wAfter w:w="29" w:type="dxa"/>
        </w:trPr>
        <w:tc>
          <w:tcPr>
            <w:tcW w:w="3545" w:type="dxa"/>
            <w:shd w:val="clear" w:color="auto" w:fill="auto"/>
          </w:tcPr>
          <w:p w14:paraId="7D927752" w14:textId="5217C87A" w:rsidR="006E7788" w:rsidRDefault="006E7788" w:rsidP="006E7788">
            <w:pPr>
              <w:spacing w:after="240"/>
              <w:rPr>
                <w:rFonts w:ascii="Arial" w:hAnsi="Arial" w:cs="Arial"/>
                <w:b/>
                <w:bCs/>
              </w:rPr>
            </w:pPr>
            <w:bookmarkStart w:id="135" w:name="_DV_C137"/>
            <w:r>
              <w:rPr>
                <w:rFonts w:ascii="Arial" w:hAnsi="Arial" w:cs="Arial"/>
                <w:b/>
                <w:bCs/>
              </w:rPr>
              <w:t>"Restricted Export Level Period"</w:t>
            </w:r>
            <w:bookmarkEnd w:id="135"/>
          </w:p>
        </w:tc>
        <w:tc>
          <w:tcPr>
            <w:tcW w:w="6775" w:type="dxa"/>
          </w:tcPr>
          <w:p w14:paraId="76F87FBE" w14:textId="77777777" w:rsidR="006E7788" w:rsidRDefault="006E7788" w:rsidP="006E7788">
            <w:pPr>
              <w:spacing w:after="240"/>
              <w:rPr>
                <w:rFonts w:ascii="Arial" w:hAnsi="Arial" w:cs="Arial"/>
              </w:rPr>
            </w:pPr>
            <w:bookmarkStart w:id="136" w:name="_DV_C138"/>
            <w:r>
              <w:rPr>
                <w:rFonts w:ascii="Arial" w:hAnsi="Arial" w:cs="Arial"/>
              </w:rPr>
              <w:t>as defined in Paragraph 4.2A.4(b)(ii);</w:t>
            </w:r>
            <w:bookmarkEnd w:id="136"/>
          </w:p>
        </w:tc>
      </w:tr>
      <w:tr w:rsidR="006E7788" w14:paraId="4F12EA54" w14:textId="77777777" w:rsidTr="00C61D2E">
        <w:trPr>
          <w:gridAfter w:val="1"/>
          <w:wAfter w:w="29" w:type="dxa"/>
        </w:trPr>
        <w:tc>
          <w:tcPr>
            <w:tcW w:w="3545" w:type="dxa"/>
            <w:shd w:val="clear" w:color="auto" w:fill="auto"/>
          </w:tcPr>
          <w:p w14:paraId="416869E7" w14:textId="32E5C31B" w:rsidR="006E7788" w:rsidRDefault="006E7788" w:rsidP="006E7788">
            <w:pPr>
              <w:spacing w:after="240"/>
              <w:rPr>
                <w:rFonts w:ascii="Arial" w:hAnsi="Arial" w:cs="Arial"/>
                <w:b/>
                <w:bCs/>
              </w:rPr>
            </w:pPr>
            <w:bookmarkStart w:id="137" w:name="_DV_C144"/>
            <w:r>
              <w:rPr>
                <w:rFonts w:ascii="Arial" w:hAnsi="Arial" w:cs="Arial"/>
                <w:b/>
                <w:bCs/>
              </w:rPr>
              <w:t>"Restricted MW Export Level"</w:t>
            </w:r>
            <w:bookmarkEnd w:id="137"/>
          </w:p>
        </w:tc>
        <w:tc>
          <w:tcPr>
            <w:tcW w:w="6775" w:type="dxa"/>
          </w:tcPr>
          <w:p w14:paraId="5DB3A021" w14:textId="77777777" w:rsidR="006E7788" w:rsidRDefault="006E7788" w:rsidP="006E7788">
            <w:pPr>
              <w:spacing w:after="240"/>
              <w:rPr>
                <w:rFonts w:ascii="Arial" w:hAnsi="Arial" w:cs="Arial"/>
              </w:rPr>
            </w:pPr>
            <w:bookmarkStart w:id="138" w:name="_DV_C145"/>
            <w:r>
              <w:rPr>
                <w:rFonts w:ascii="Arial" w:hAnsi="Arial" w:cs="Arial"/>
              </w:rPr>
              <w:t>as defined in Paragraph 4.2A.2.1(c)(i);</w:t>
            </w:r>
            <w:bookmarkEnd w:id="138"/>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39" w:name="_DV_C146"/>
            <w:r>
              <w:rPr>
                <w:rFonts w:ascii="Arial" w:hAnsi="Arial" w:cs="Arial"/>
                <w:b/>
                <w:bCs/>
                <w:color w:val="000000"/>
                <w:w w:val="0"/>
              </w:rPr>
              <w:t>"Restrictions on Availability"</w:t>
            </w:r>
          </w:p>
          <w:bookmarkEnd w:id="139"/>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40"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40"/>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lastRenderedPageBreak/>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lastRenderedPageBreak/>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 xml:space="preserve">the value calculated in accordance with Appendix 2 paragraph </w:t>
            </w:r>
            <w:proofErr w:type="gramStart"/>
            <w:r>
              <w:rPr>
                <w:rFonts w:ascii="Arial" w:hAnsi="Arial" w:cs="Arial"/>
              </w:rPr>
              <w:t>5</w:t>
            </w:r>
            <w:bookmarkStart w:id="141" w:name="_BPDCD_147"/>
            <w:r w:rsidRPr="0019675B">
              <w:rPr>
                <w:rFonts w:ascii="Arial" w:hAnsi="Arial" w:cs="Arial"/>
              </w:rPr>
              <w:t>;</w:t>
            </w:r>
            <w:bookmarkEnd w:id="141"/>
            <w:proofErr w:type="gramEnd"/>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 xml:space="preserve">the value calculated in accordance with Appendix 2 paragraph </w:t>
            </w:r>
            <w:proofErr w:type="gramStart"/>
            <w:r>
              <w:rPr>
                <w:rFonts w:ascii="Arial" w:hAnsi="Arial" w:cs="Arial"/>
              </w:rPr>
              <w:t>8</w:t>
            </w:r>
            <w:bookmarkStart w:id="142" w:name="_BPDCD_148"/>
            <w:r w:rsidRPr="0019675B">
              <w:rPr>
                <w:rFonts w:ascii="Arial" w:hAnsi="Arial" w:cs="Arial"/>
              </w:rPr>
              <w:t>;</w:t>
            </w:r>
            <w:bookmarkEnd w:id="142"/>
            <w:proofErr w:type="gramEnd"/>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lastRenderedPageBreak/>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w:t>
            </w:r>
            <w:proofErr w:type="gramStart"/>
            <w:r>
              <w:rPr>
                <w:rFonts w:ascii="Arial" w:hAnsi="Arial" w:cs="Arial"/>
                <w:szCs w:val="22"/>
              </w:rPr>
              <w:t>6 month</w:t>
            </w:r>
            <w:proofErr w:type="gramEnd"/>
            <w:r>
              <w:rPr>
                <w:rFonts w:ascii="Arial" w:hAnsi="Arial" w:cs="Arial"/>
                <w:szCs w:val="22"/>
              </w:rPr>
              <w:t xml:space="preserve">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29DCB05A" w:rsidR="006E7788" w:rsidRDefault="006E7788" w:rsidP="006E7788">
            <w:pPr>
              <w:pStyle w:val="BodyText"/>
              <w:rPr>
                <w:rFonts w:ascii="Arial" w:hAnsi="Arial" w:cs="Arial"/>
                <w:b/>
                <w:bCs/>
                <w:color w:val="000000"/>
                <w:w w:val="0"/>
              </w:rPr>
            </w:pPr>
            <w:bookmarkStart w:id="143" w:name="_DV_C148"/>
            <w:r>
              <w:rPr>
                <w:rFonts w:ascii="Arial" w:hAnsi="Arial" w:cs="Arial"/>
                <w:b/>
                <w:bCs/>
              </w:rPr>
              <w:t>"Security Requirement"</w:t>
            </w:r>
            <w:bookmarkEnd w:id="143"/>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44" w:name="_BPDCD_150"/>
            <w:r w:rsidRPr="0019675B">
              <w:rPr>
                <w:rFonts w:ascii="Arial Bold" w:hAnsi="Arial Bold" w:cs="Arial"/>
                <w:b/>
                <w:bCs/>
              </w:rPr>
              <w:t>The Company</w:t>
            </w:r>
            <w:r w:rsidRPr="0019675B">
              <w:rPr>
                <w:rFonts w:ascii="Arial Bold" w:hAnsi="Arial Bold" w:cs="Arial"/>
              </w:rPr>
              <w:t xml:space="preserve"> </w:t>
            </w:r>
            <w:bookmarkEnd w:id="144"/>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lastRenderedPageBreak/>
              <w:t xml:space="preserve">(ii) competition in the generation, distribution, or supply of electricity or any commercial activities connected with the generation, </w:t>
            </w:r>
            <w:proofErr w:type="gramStart"/>
            <w:r>
              <w:rPr>
                <w:rFonts w:ascii="Arial" w:hAnsi="Arial" w:cs="Arial"/>
              </w:rPr>
              <w:t>distribution</w:t>
            </w:r>
            <w:proofErr w:type="gramEnd"/>
            <w:r>
              <w:rPr>
                <w:rFonts w:ascii="Arial" w:hAnsi="Arial" w:cs="Arial"/>
              </w:rPr>
              <w:t xml:space="preserve">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w:t>
            </w:r>
            <w:proofErr w:type="gramStart"/>
            <w:r>
              <w:rPr>
                <w:rFonts w:ascii="Arial" w:hAnsi="Arial" w:cs="Arial"/>
                <w:b/>
                <w:bCs/>
              </w:rPr>
              <w:t>Parties</w:t>
            </w:r>
            <w:r>
              <w:rPr>
                <w:rFonts w:ascii="Arial" w:hAnsi="Arial" w:cs="Arial"/>
              </w:rPr>
              <w:t>;</w:t>
            </w:r>
            <w:proofErr w:type="gramEnd"/>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lastRenderedPageBreak/>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 xml:space="preserve">Grid </w:t>
            </w:r>
            <w:proofErr w:type="gramStart"/>
            <w:r w:rsidRPr="00B87B3A">
              <w:rPr>
                <w:rFonts w:ascii="Arial" w:hAnsi="Arial" w:cs="Arial"/>
                <w:b/>
              </w:rPr>
              <w:t>Code</w:t>
            </w:r>
            <w:r w:rsidRPr="00B87B3A">
              <w:rPr>
                <w:rFonts w:ascii="Arial" w:hAnsi="Arial" w:cs="Arial"/>
              </w:rPr>
              <w:t>;</w:t>
            </w:r>
            <w:proofErr w:type="gramEnd"/>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 xml:space="preserve">from time to </w:t>
            </w:r>
            <w:proofErr w:type="gramStart"/>
            <w:r w:rsidRPr="00F96CF5">
              <w:rPr>
                <w:rFonts w:ascii="Arial" w:hAnsi="Arial" w:cs="Arial"/>
                <w:szCs w:val="22"/>
                <w:lang w:eastAsia="en-GB"/>
              </w:rPr>
              <w:t>time;</w:t>
            </w:r>
            <w:proofErr w:type="gramEnd"/>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lastRenderedPageBreak/>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 xml:space="preserve">Cancellation Charge </w:t>
            </w:r>
            <w:proofErr w:type="gramStart"/>
            <w:r w:rsidRPr="00F96CF5">
              <w:rPr>
                <w:rFonts w:ascii="Arial" w:hAnsi="Arial" w:cs="Arial"/>
                <w:b/>
                <w:bCs/>
                <w:szCs w:val="22"/>
                <w:lang w:eastAsia="en-GB"/>
              </w:rPr>
              <w:t>Shortfall</w:t>
            </w:r>
            <w:r w:rsidRPr="00F96CF5">
              <w:rPr>
                <w:rFonts w:ascii="Arial" w:hAnsi="Arial" w:cs="Arial"/>
                <w:szCs w:val="22"/>
                <w:lang w:eastAsia="en-GB"/>
              </w:rPr>
              <w:t>;</w:t>
            </w:r>
            <w:proofErr w:type="gramEnd"/>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proofErr w:type="gramStart"/>
            <w:r w:rsidRPr="001D117C">
              <w:rPr>
                <w:rFonts w:ascii="Arial" w:hAnsi="Arial" w:cs="Arial"/>
                <w:b/>
                <w:bCs/>
                <w:szCs w:val="22"/>
                <w:lang w:eastAsia="en-GB"/>
              </w:rPr>
              <w:t>User</w:t>
            </w:r>
            <w:r w:rsidRPr="001D117C">
              <w:rPr>
                <w:rFonts w:ascii="Arial" w:hAnsi="Arial" w:cs="Arial"/>
                <w:szCs w:val="22"/>
                <w:lang w:eastAsia="en-GB"/>
              </w:rPr>
              <w:t>;</w:t>
            </w:r>
            <w:proofErr w:type="gramEnd"/>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45" w:name="_BPDCD_151"/>
            <w:r w:rsidRPr="0019675B">
              <w:rPr>
                <w:rFonts w:ascii="Arial" w:hAnsi="Arial" w:cs="Arial"/>
              </w:rPr>
              <w:t>;</w:t>
            </w:r>
            <w:bookmarkEnd w:id="145"/>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 xml:space="preserve">(i) that the review will constitute a significant code </w:t>
            </w:r>
            <w:proofErr w:type="gramStart"/>
            <w:r>
              <w:rPr>
                <w:rFonts w:ascii="Arial" w:hAnsi="Arial" w:cs="Arial"/>
              </w:rPr>
              <w:t>review;</w:t>
            </w:r>
            <w:proofErr w:type="gramEnd"/>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lastRenderedPageBreak/>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lastRenderedPageBreak/>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proofErr w:type="gramStart"/>
            <w:r>
              <w:rPr>
                <w:rFonts w:ascii="Arial" w:hAnsi="Arial" w:cs="Arial"/>
              </w:rPr>
              <w:t>on  the</w:t>
            </w:r>
            <w:proofErr w:type="gramEnd"/>
            <w:r>
              <w:rPr>
                <w:rFonts w:ascii="Arial" w:hAnsi="Arial" w:cs="Arial"/>
              </w:rPr>
              <w:t xml:space="preserv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w:t>
            </w:r>
            <w:proofErr w:type="gramStart"/>
            <w:r>
              <w:rPr>
                <w:rFonts w:ascii="Arial" w:hAnsi="Arial" w:cs="Arial"/>
              </w:rPr>
              <w:t>twenty eight</w:t>
            </w:r>
            <w:proofErr w:type="gramEnd"/>
            <w:r>
              <w:rPr>
                <w:rFonts w:ascii="Arial" w:hAnsi="Arial" w:cs="Arial"/>
              </w:rPr>
              <w:t xml:space="preserve">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w:t>
            </w:r>
            <w:proofErr w:type="gramStart"/>
            <w:r w:rsidRPr="006E7788">
              <w:rPr>
                <w:rFonts w:ascii="Arial" w:hAnsi="Arial" w:cs="Arial"/>
                <w:color w:val="000000"/>
                <w:lang w:eastAsia="en-GB"/>
              </w:rPr>
              <w:t>either;</w:t>
            </w:r>
            <w:proofErr w:type="gramEnd"/>
            <w:r w:rsidRPr="006E7788">
              <w:rPr>
                <w:rFonts w:ascii="Arial" w:hAnsi="Arial" w:cs="Arial"/>
                <w:color w:val="000000"/>
                <w:lang w:eastAsia="en-GB"/>
              </w:rPr>
              <w:t xml:space="preserve">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lastRenderedPageBreak/>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proofErr w:type="spellStart"/>
            <w:r>
              <w:rPr>
                <w:rFonts w:ascii="Arial" w:hAnsi="Arial"/>
              </w:rPr>
              <w:t>QM</w:t>
            </w:r>
            <w:r>
              <w:rPr>
                <w:rFonts w:ascii="Arial" w:hAnsi="Arial"/>
                <w:vertAlign w:val="subscript"/>
              </w:rPr>
              <w:t>i</w:t>
            </w:r>
            <w:proofErr w:type="spellEnd"/>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rPr>
              <w:t xml:space="preserve"> where </w:t>
            </w:r>
            <w:proofErr w:type="spellStart"/>
            <w:r>
              <w:rPr>
                <w:rFonts w:ascii="Arial" w:hAnsi="Arial"/>
              </w:rPr>
              <w:t>QM</w:t>
            </w:r>
            <w:r>
              <w:rPr>
                <w:rFonts w:ascii="Arial" w:hAnsi="Arial"/>
                <w:vertAlign w:val="subscript"/>
              </w:rPr>
              <w:t>ij</w:t>
            </w:r>
            <w:proofErr w:type="spellEnd"/>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w:t>
            </w:r>
            <w:proofErr w:type="gramStart"/>
            <w:r>
              <w:rPr>
                <w:rFonts w:ascii="Arial" w:hAnsi="Arial" w:cs="Arial"/>
              </w:rPr>
              <w:t>on the basis of</w:t>
            </w:r>
            <w:proofErr w:type="gramEnd"/>
            <w:r>
              <w:rPr>
                <w:rFonts w:ascii="Arial" w:hAnsi="Arial" w:cs="Arial"/>
              </w:rPr>
              <w:t xml:space="preserve">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46" w:name="_BPDCD_152"/>
            <w:r w:rsidRPr="0019675B">
              <w:rPr>
                <w:rFonts w:ascii="Arial" w:hAnsi="Arial" w:cs="Arial"/>
                <w:color w:val="0000FF"/>
              </w:rPr>
              <w:t>;</w:t>
            </w:r>
            <w:bookmarkEnd w:id="146"/>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w:t>
            </w:r>
            <w:proofErr w:type="gramStart"/>
            <w:r>
              <w:rPr>
                <w:rFonts w:ascii="Arial" w:hAnsi="Arial" w:cs="Arial"/>
              </w:rPr>
              <w:t>assistance;</w:t>
            </w:r>
            <w:proofErr w:type="gramEnd"/>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w:t>
            </w:r>
            <w:proofErr w:type="gramStart"/>
            <w:r>
              <w:rPr>
                <w:rFonts w:ascii="Arial" w:hAnsi="Arial" w:cs="Arial"/>
              </w:rPr>
              <w:t>in particular need</w:t>
            </w:r>
            <w:proofErr w:type="gramEnd"/>
            <w:r>
              <w:rPr>
                <w:rFonts w:ascii="Arial" w:hAnsi="Arial" w:cs="Arial"/>
              </w:rPr>
              <w:t xml:space="preserve">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w:t>
            </w:r>
            <w:proofErr w:type="gramStart"/>
            <w:r>
              <w:rPr>
                <w:rFonts w:ascii="Arial" w:hAnsi="Arial" w:cs="Arial"/>
              </w:rPr>
              <w:t>in particular need</w:t>
            </w:r>
            <w:proofErr w:type="gramEnd"/>
            <w:r>
              <w:rPr>
                <w:rFonts w:ascii="Arial" w:hAnsi="Arial" w:cs="Arial"/>
              </w:rPr>
              <w:t xml:space="preserve">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47" w:name="_BPDCD_153"/>
            <w:r w:rsidRPr="0019675B">
              <w:rPr>
                <w:rFonts w:ascii="Arial" w:hAnsi="Arial" w:cs="Arial"/>
              </w:rPr>
              <w:t xml:space="preserve">does not fall within the scope of </w:t>
            </w:r>
            <w:bookmarkEnd w:id="147"/>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48"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48"/>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lastRenderedPageBreak/>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w:t>
            </w:r>
            <w:proofErr w:type="gramStart"/>
            <w:r>
              <w:rPr>
                <w:rFonts w:ascii="Arial" w:hAnsi="Arial" w:cs="Arial"/>
              </w:rPr>
              <w:t xml:space="preserve">the </w:t>
            </w:r>
            <w:r>
              <w:rPr>
                <w:rFonts w:ascii="Arial" w:hAnsi="Arial" w:cs="Arial"/>
                <w:b/>
              </w:rPr>
              <w:t xml:space="preserve"> Transmission</w:t>
            </w:r>
            <w:proofErr w:type="gramEnd"/>
            <w:r>
              <w:rPr>
                <w:rFonts w:ascii="Arial" w:hAnsi="Arial" w:cs="Arial"/>
                <w:b/>
              </w:rPr>
              <w:t xml:space="preserve">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 xml:space="preserve">(i)     the same </w:t>
            </w:r>
            <w:proofErr w:type="gramStart"/>
            <w:r>
              <w:rPr>
                <w:rFonts w:ascii="Arial" w:hAnsi="Arial" w:cs="Arial"/>
              </w:rPr>
              <w:t>premises;</w:t>
            </w:r>
            <w:proofErr w:type="gramEnd"/>
          </w:p>
          <w:p w14:paraId="784BBAD0" w14:textId="77777777" w:rsidR="006E7788" w:rsidRDefault="006E7788" w:rsidP="006E7788">
            <w:pPr>
              <w:pStyle w:val="BodyText"/>
              <w:jc w:val="both"/>
              <w:rPr>
                <w:rFonts w:ascii="Arial" w:hAnsi="Arial" w:cs="Arial"/>
              </w:rPr>
            </w:pPr>
            <w:r>
              <w:rPr>
                <w:rFonts w:ascii="Arial" w:hAnsi="Arial" w:cs="Arial"/>
              </w:rPr>
              <w:t xml:space="preserve">(ii)    immediately adjoining </w:t>
            </w:r>
            <w:proofErr w:type="gramStart"/>
            <w:r>
              <w:rPr>
                <w:rFonts w:ascii="Arial" w:hAnsi="Arial" w:cs="Arial"/>
              </w:rPr>
              <w:t>each other;</w:t>
            </w:r>
            <w:proofErr w:type="gramEnd"/>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49" w:name="_BPDCI_155"/>
            <w:bookmarkStart w:id="150" w:name="_DV_C150"/>
            <w:r w:rsidRPr="0019675B">
              <w:rPr>
                <w:rFonts w:ascii="Arial" w:hAnsi="Arial" w:cs="Arial"/>
                <w:b/>
                <w:bCs/>
                <w:lang w:val="en-US"/>
              </w:rPr>
              <w:t>"STC"</w:t>
            </w:r>
            <w:bookmarkEnd w:id="149"/>
            <w:bookmarkEnd w:id="150"/>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51" w:name="_BPDCI_156"/>
            <w:r w:rsidRPr="0019675B">
              <w:rPr>
                <w:rFonts w:ascii="Arial" w:hAnsi="Arial" w:cs="Arial"/>
              </w:rPr>
              <w:t xml:space="preserve">the </w:t>
            </w:r>
            <w:bookmarkStart w:id="152" w:name="_BPDCI_157"/>
            <w:bookmarkEnd w:id="151"/>
            <w:r w:rsidRPr="0019675B">
              <w:rPr>
                <w:rFonts w:ascii="Arial" w:hAnsi="Arial" w:cs="Arial"/>
                <w:b/>
                <w:bCs/>
                <w:lang w:val="en-US"/>
              </w:rPr>
              <w:t>System Operator - Transmission Owner Code</w:t>
            </w:r>
            <w:bookmarkEnd w:id="152"/>
            <w:r w:rsidRPr="0019675B">
              <w:rPr>
                <w:rFonts w:ascii="Arial" w:hAnsi="Arial" w:cs="Arial"/>
                <w:b/>
                <w:bCs/>
                <w:lang w:val="en-US"/>
              </w:rPr>
              <w:t xml:space="preserve"> </w:t>
            </w:r>
            <w:bookmarkStart w:id="153" w:name="_BPDCI_158"/>
            <w:proofErr w:type="gramStart"/>
            <w:r w:rsidRPr="0019675B">
              <w:rPr>
                <w:rFonts w:ascii="Arial" w:hAnsi="Arial" w:cs="Arial"/>
              </w:rPr>
              <w:t>entered into</w:t>
            </w:r>
            <w:proofErr w:type="gramEnd"/>
            <w:r w:rsidRPr="0019675B">
              <w:rPr>
                <w:rFonts w:ascii="Arial" w:hAnsi="Arial" w:cs="Arial"/>
              </w:rPr>
              <w:t xml:space="preserve">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53"/>
          </w:p>
        </w:tc>
      </w:tr>
      <w:tr w:rsidR="00F17F42" w14:paraId="770B2397" w14:textId="77777777" w:rsidTr="00C61D2E">
        <w:trPr>
          <w:gridAfter w:val="1"/>
          <w:wAfter w:w="29" w:type="dxa"/>
        </w:trPr>
        <w:tc>
          <w:tcPr>
            <w:tcW w:w="3545"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lastRenderedPageBreak/>
              <w:t>“Storage Facility Operator”</w:t>
            </w:r>
          </w:p>
        </w:tc>
        <w:tc>
          <w:tcPr>
            <w:tcW w:w="6775" w:type="dxa"/>
            <w:shd w:val="clear" w:color="auto" w:fill="auto"/>
          </w:tcPr>
          <w:p w14:paraId="6E84C875" w14:textId="00599330" w:rsidR="00F17F42" w:rsidRPr="00F17F42" w:rsidRDefault="006B326A" w:rsidP="00F17F42">
            <w:pPr>
              <w:pStyle w:val="BodyText"/>
              <w:jc w:val="both"/>
              <w:rPr>
                <w:rFonts w:ascii="Arial" w:hAnsi="Arial" w:cs="Arial"/>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54" w:name="_BPDCD_159"/>
            <w:r w:rsidRPr="0019675B">
              <w:rPr>
                <w:rFonts w:ascii="Arial" w:hAnsi="Arial" w:cs="Arial"/>
                <w:color w:val="0000FF"/>
              </w:rPr>
              <w:t>;</w:t>
            </w:r>
            <w:bookmarkEnd w:id="154"/>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55" w:name="_BPDCD_160"/>
            <w:r w:rsidRPr="0019675B">
              <w:rPr>
                <w:rFonts w:ascii="Arial" w:hAnsi="Arial" w:cs="Arial"/>
              </w:rPr>
              <w:t>;</w:t>
            </w:r>
            <w:bookmarkEnd w:id="155"/>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w:t>
            </w:r>
            <w:proofErr w:type="gramStart"/>
            <w:r>
              <w:rPr>
                <w:rFonts w:ascii="Arial" w:hAnsi="Arial" w:cs="Arial"/>
              </w:rPr>
              <w:t xml:space="preserve">a component of the </w:t>
            </w:r>
            <w:r>
              <w:rPr>
                <w:rFonts w:ascii="Arial" w:hAnsi="Arial" w:cs="Arial"/>
                <w:b/>
              </w:rPr>
              <w:t>Use of System Charges</w:t>
            </w:r>
            <w:proofErr w:type="gramEnd"/>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56" w:name="_BPDCD_161"/>
            <w:r w:rsidRPr="00530856">
              <w:rPr>
                <w:rFonts w:ascii="Arial" w:hAnsi="Arial" w:cs="Arial"/>
              </w:rPr>
              <w:t>;</w:t>
            </w:r>
            <w:bookmarkEnd w:id="156"/>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57" w:name="_BPDCD_162"/>
            <w:r w:rsidRPr="00530856">
              <w:rPr>
                <w:rFonts w:ascii="Arial" w:hAnsi="Arial" w:cs="Arial"/>
              </w:rPr>
              <w:t>;</w:t>
            </w:r>
            <w:bookmarkEnd w:id="157"/>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58" w:name="_BPDCD_163"/>
            <w:r w:rsidRPr="00530856">
              <w:rPr>
                <w:rFonts w:ascii="Arial" w:hAnsi="Arial" w:cs="Arial"/>
              </w:rPr>
              <w:t>;</w:t>
            </w:r>
            <w:bookmarkEnd w:id="158"/>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59" w:name="_BPDCD_164"/>
            <w:r w:rsidRPr="00530856">
              <w:rPr>
                <w:rFonts w:ascii="Arial" w:hAnsi="Arial" w:cs="Arial"/>
                <w:color w:val="0000FF"/>
              </w:rPr>
              <w:t>;</w:t>
            </w:r>
            <w:bookmarkEnd w:id="159"/>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60" w:name="_BPDCD_165"/>
            <w:r w:rsidRPr="00530856">
              <w:rPr>
                <w:rFonts w:ascii="Arial" w:hAnsi="Arial" w:cs="Arial"/>
                <w:color w:val="0000FF"/>
              </w:rPr>
              <w:t>;</w:t>
            </w:r>
            <w:bookmarkEnd w:id="160"/>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61" w:name="_BPDCD_166"/>
            <w:r w:rsidRPr="00530856">
              <w:rPr>
                <w:rFonts w:ascii="Arial" w:hAnsi="Arial" w:cs="Arial"/>
              </w:rPr>
              <w:t>;</w:t>
            </w:r>
            <w:bookmarkEnd w:id="161"/>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rPr>
              <w:t xml:space="preserve"> </w:t>
            </w:r>
            <w:r>
              <w:rPr>
                <w:rFonts w:ascii="Arial" w:hAnsi="Arial" w:cs="Arial"/>
              </w:rPr>
              <w:t>expressed as a positive number (</w:t>
            </w:r>
            <w:proofErr w:type="gramStart"/>
            <w:r>
              <w:rPr>
                <w:rFonts w:ascii="Arial" w:hAnsi="Arial" w:cs="Arial"/>
              </w:rPr>
              <w:t>i.e.</w:t>
            </w:r>
            <w:proofErr w:type="gramEnd"/>
            <w:r>
              <w:rPr>
                <w:rFonts w:ascii="Arial" w:hAnsi="Arial" w:cs="Arial"/>
              </w:rPr>
              <w:t xml:space="preserve"> </w:t>
            </w:r>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lastRenderedPageBreak/>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 xml:space="preserve">“Supplier </w:t>
            </w:r>
            <w:proofErr w:type="gramStart"/>
            <w:r>
              <w:rPr>
                <w:rFonts w:ascii="Arial" w:hAnsi="Arial" w:cs="Arial"/>
                <w:b/>
                <w:bCs/>
              </w:rPr>
              <w:t>Non Half-</w:t>
            </w:r>
            <w:proofErr w:type="gramEnd"/>
            <w:r>
              <w:rPr>
                <w:rFonts w:ascii="Arial" w:hAnsi="Arial" w:cs="Arial"/>
                <w:b/>
                <w:bCs/>
              </w:rPr>
              <w:t>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w:t>
            </w:r>
            <w:proofErr w:type="spellStart"/>
            <w:r>
              <w:rPr>
                <w:rFonts w:ascii="Arial" w:hAnsi="Arial"/>
                <w:b/>
                <w:bCs/>
              </w:rPr>
              <w:t>QM</w:t>
            </w:r>
            <w:r>
              <w:rPr>
                <w:rFonts w:ascii="Arial" w:hAnsi="Arial"/>
                <w:b/>
                <w:bCs/>
                <w:vertAlign w:val="subscript"/>
              </w:rPr>
              <w:t>ij</w:t>
            </w:r>
            <w:proofErr w:type="spellEnd"/>
            <w:r>
              <w:rPr>
                <w:rFonts w:ascii="Arial" w:hAnsi="Arial"/>
                <w:b/>
                <w:bCs/>
              </w:rPr>
              <w:t>)</w:t>
            </w:r>
            <w:r>
              <w:rPr>
                <w:rFonts w:ascii="Arial" w:hAnsi="Arial" w:cs="Arial"/>
              </w:rPr>
              <w:t xml:space="preserve"> expressed as a positive number (</w:t>
            </w:r>
            <w:proofErr w:type="gramStart"/>
            <w:r>
              <w:rPr>
                <w:rFonts w:ascii="Arial" w:hAnsi="Arial" w:cs="Arial"/>
              </w:rPr>
              <w:t>i.e.</w:t>
            </w:r>
            <w:proofErr w:type="gramEnd"/>
            <w:r>
              <w:rPr>
                <w:rFonts w:ascii="Arial" w:hAnsi="Arial"/>
              </w:rPr>
              <w:t>∑</w:t>
            </w:r>
            <w:proofErr w:type="spellStart"/>
            <w:r>
              <w:rPr>
                <w:rFonts w:ascii="Arial" w:hAnsi="Arial"/>
              </w:rPr>
              <w:t>QM</w:t>
            </w:r>
            <w:r>
              <w:rPr>
                <w:rFonts w:ascii="Arial" w:hAnsi="Arial"/>
                <w:vertAlign w:val="subscript"/>
              </w:rPr>
              <w:t>ij</w:t>
            </w:r>
            <w:proofErr w:type="spellEnd"/>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w:t>
            </w:r>
            <w:proofErr w:type="gramStart"/>
            <w:r w:rsidRPr="00F17F42">
              <w:rPr>
                <w:rFonts w:ascii="Arial" w:eastAsia="Times New Roman" w:hAnsi="Arial" w:cs="Arial"/>
                <w:color w:val="000000"/>
                <w:lang w:eastAsia="en-GB"/>
              </w:rPr>
              <w:t>function;</w:t>
            </w:r>
            <w:proofErr w:type="gramEnd"/>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proofErr w:type="gramStart"/>
            <w:r>
              <w:rPr>
                <w:rFonts w:ascii="Arial" w:hAnsi="Arial" w:cs="Arial"/>
              </w:rPr>
              <w:t>, as the case may be, and</w:t>
            </w:r>
            <w:proofErr w:type="gramEnd"/>
            <w:r>
              <w:rPr>
                <w:rFonts w:ascii="Arial" w:hAnsi="Arial" w:cs="Arial"/>
              </w:rPr>
              <w:t xml:space="preserve">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1C1E9A01" w14:textId="77777777" w:rsidR="006E7788" w:rsidRDefault="006E7788" w:rsidP="006E7788">
            <w:pPr>
              <w:pStyle w:val="BodyText"/>
              <w:rPr>
                <w:rFonts w:ascii="Arial" w:hAnsi="Arial" w:cs="Arial"/>
                <w:b/>
                <w:bCs/>
              </w:rPr>
            </w:pPr>
            <w:r>
              <w:rPr>
                <w:rFonts w:ascii="Arial" w:hAnsi="Arial" w:cs="Arial"/>
                <w:b/>
                <w:bCs/>
              </w:rPr>
              <w:t>"System"</w:t>
            </w:r>
          </w:p>
        </w:tc>
        <w:tc>
          <w:tcPr>
            <w:tcW w:w="6775"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w:t>
            </w:r>
            <w:proofErr w:type="gramStart"/>
            <w:r>
              <w:rPr>
                <w:rFonts w:ascii="Arial" w:hAnsi="Arial" w:cs="Arial"/>
              </w:rPr>
              <w:t>be;</w:t>
            </w:r>
            <w:proofErr w:type="gramEnd"/>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BD132DB" w:rsidR="006E7788" w:rsidRDefault="006E7788" w:rsidP="006E7788">
            <w:pPr>
              <w:pStyle w:val="BodyText"/>
              <w:rPr>
                <w:rFonts w:ascii="Arial" w:hAnsi="Arial" w:cs="Arial"/>
                <w:b/>
                <w:bCs/>
                <w:w w:val="0"/>
              </w:rPr>
            </w:pPr>
            <w:bookmarkStart w:id="162" w:name="_DV_C152"/>
            <w:r>
              <w:rPr>
                <w:rStyle w:val="DeltaViewInsertion"/>
                <w:rFonts w:ascii="Arial" w:hAnsi="Arial" w:cs="Arial"/>
                <w:b/>
                <w:bCs/>
                <w:color w:val="auto"/>
                <w:w w:val="0"/>
                <w:u w:val="none"/>
              </w:rPr>
              <w:t xml:space="preserve">"System to Generator Operational </w:t>
            </w:r>
            <w:proofErr w:type="spellStart"/>
            <w:r>
              <w:rPr>
                <w:rStyle w:val="DeltaViewInsertion"/>
                <w:rFonts w:ascii="Arial" w:hAnsi="Arial" w:cs="Arial"/>
                <w:b/>
                <w:bCs/>
                <w:color w:val="auto"/>
                <w:w w:val="0"/>
                <w:u w:val="none"/>
              </w:rPr>
              <w:t>Intertripping</w:t>
            </w:r>
            <w:proofErr w:type="spellEnd"/>
            <w:r>
              <w:rPr>
                <w:rStyle w:val="DeltaViewInsertion"/>
                <w:rFonts w:ascii="Arial" w:hAnsi="Arial" w:cs="Arial"/>
                <w:b/>
                <w:bCs/>
                <w:color w:val="auto"/>
                <w:w w:val="0"/>
                <w:u w:val="none"/>
              </w:rPr>
              <w:t xml:space="preserve"> Scheme"</w:t>
            </w:r>
            <w:bookmarkEnd w:id="162"/>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lastRenderedPageBreak/>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63" w:name="_BPDCD_168"/>
            <w:r w:rsidRPr="00530856">
              <w:rPr>
                <w:rFonts w:ascii="Arial" w:hAnsi="Arial" w:cs="Arial"/>
                <w:lang w:val="en-US"/>
              </w:rPr>
              <w:t>;</w:t>
            </w:r>
            <w:bookmarkEnd w:id="163"/>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64" w:name="_BPDCD_170"/>
            <w:r w:rsidRPr="00530856">
              <w:rPr>
                <w:rFonts w:ascii="Arial" w:hAnsi="Arial" w:cs="Arial"/>
              </w:rPr>
              <w:t>;</w:t>
            </w:r>
            <w:bookmarkEnd w:id="164"/>
          </w:p>
        </w:tc>
      </w:tr>
      <w:tr w:rsidR="006E7788" w14:paraId="2AE992EA" w14:textId="77777777" w:rsidTr="00C61D2E">
        <w:trPr>
          <w:gridAfter w:val="1"/>
          <w:wAfter w:w="29" w:type="dxa"/>
        </w:trPr>
        <w:tc>
          <w:tcPr>
            <w:tcW w:w="3545" w:type="dxa"/>
          </w:tcPr>
          <w:p w14:paraId="5A31D86B" w14:textId="77777777" w:rsidR="006E7788" w:rsidRDefault="006E7788" w:rsidP="006E7788">
            <w:pPr>
              <w:pStyle w:val="BodyText"/>
              <w:rPr>
                <w:ins w:id="165" w:author="Author"/>
                <w:rFonts w:ascii="Arial" w:hAnsi="Arial" w:cs="Arial"/>
                <w:b/>
                <w:bCs/>
              </w:rPr>
            </w:pPr>
            <w:r>
              <w:rPr>
                <w:rFonts w:ascii="Arial" w:hAnsi="Arial" w:cs="Arial"/>
                <w:b/>
                <w:bCs/>
              </w:rPr>
              <w:t>"TEC Trade"</w:t>
            </w:r>
          </w:p>
          <w:p w14:paraId="054838B9" w14:textId="77777777" w:rsidR="00544F2E" w:rsidRDefault="00544F2E" w:rsidP="006E7788">
            <w:pPr>
              <w:pStyle w:val="BodyText"/>
              <w:rPr>
                <w:ins w:id="166" w:author="Author"/>
                <w:rFonts w:ascii="Arial" w:hAnsi="Arial" w:cs="Arial"/>
                <w:b/>
                <w:bCs/>
              </w:rPr>
            </w:pPr>
          </w:p>
          <w:p w14:paraId="3085C4A7" w14:textId="16836104" w:rsidR="00544F2E" w:rsidRDefault="00544F2E" w:rsidP="006E7788">
            <w:pPr>
              <w:pStyle w:val="BodyText"/>
              <w:rPr>
                <w:rFonts w:ascii="Arial" w:hAnsi="Arial" w:cs="Arial"/>
                <w:b/>
                <w:bCs/>
              </w:rPr>
            </w:pPr>
            <w:ins w:id="167" w:author="Author">
              <w:r>
                <w:rPr>
                  <w:rFonts w:ascii="Arial" w:hAnsi="Arial" w:cs="Arial"/>
                  <w:b/>
                  <w:bCs/>
                </w:rPr>
                <w:t>“Template C Authorised Party”</w:t>
              </w:r>
            </w:ins>
          </w:p>
        </w:tc>
        <w:tc>
          <w:tcPr>
            <w:tcW w:w="6775" w:type="dxa"/>
          </w:tcPr>
          <w:p w14:paraId="6C4D675E" w14:textId="77777777" w:rsidR="006E7788" w:rsidRDefault="006E7788" w:rsidP="006E7788">
            <w:pPr>
              <w:pStyle w:val="BodyText"/>
              <w:jc w:val="both"/>
              <w:rPr>
                <w:ins w:id="168" w:author="Author"/>
                <w:rFonts w:ascii="Arial" w:hAnsi="Arial" w:cs="Arial"/>
                <w:color w:val="0000FF"/>
              </w:rPr>
            </w:pPr>
            <w:r>
              <w:rPr>
                <w:rFonts w:ascii="Arial" w:hAnsi="Arial" w:cs="Arial"/>
              </w:rPr>
              <w:t xml:space="preserve">a trade between parties of their respective </w:t>
            </w:r>
            <w:r>
              <w:rPr>
                <w:rFonts w:ascii="Arial" w:hAnsi="Arial" w:cs="Arial"/>
                <w:b/>
              </w:rPr>
              <w:t xml:space="preserve">Transmission Entry </w:t>
            </w:r>
            <w:proofErr w:type="gramStart"/>
            <w:r>
              <w:rPr>
                <w:rFonts w:ascii="Arial" w:hAnsi="Arial" w:cs="Arial"/>
                <w:b/>
              </w:rPr>
              <w:t>Capacity</w:t>
            </w:r>
            <w:bookmarkStart w:id="169" w:name="_BPDCD_171"/>
            <w:r w:rsidRPr="00530856">
              <w:rPr>
                <w:rFonts w:ascii="Arial" w:hAnsi="Arial" w:cs="Arial"/>
                <w:color w:val="0000FF"/>
              </w:rPr>
              <w:t>;</w:t>
            </w:r>
            <w:bookmarkEnd w:id="169"/>
            <w:proofErr w:type="gramEnd"/>
          </w:p>
          <w:p w14:paraId="16D600CE" w14:textId="22032965" w:rsidR="00544F2E" w:rsidRDefault="00544F2E" w:rsidP="006E7788">
            <w:pPr>
              <w:pStyle w:val="BodyText"/>
              <w:jc w:val="both"/>
              <w:rPr>
                <w:rFonts w:ascii="Arial" w:hAnsi="Arial" w:cs="Arial"/>
              </w:rPr>
            </w:pPr>
            <w:commentRangeStart w:id="170"/>
            <w:ins w:id="171" w:author="Author">
              <w:r>
                <w:rPr>
                  <w:rFonts w:ascii="Arial" w:hAnsi="Arial" w:cs="Arial"/>
                  <w:lang w:val="en-US"/>
                </w:rPr>
                <w:t xml:space="preserve">any person, or classes of person, designated by the </w:t>
              </w:r>
              <w:r w:rsidRPr="000308FB">
                <w:rPr>
                  <w:rFonts w:ascii="Arial" w:hAnsi="Arial" w:cs="Arial"/>
                  <w:b/>
                  <w:bCs/>
                  <w:lang w:val="en-US"/>
                </w:rPr>
                <w:t>Authority</w:t>
              </w:r>
              <w:r>
                <w:rPr>
                  <w:rFonts w:ascii="Arial" w:hAnsi="Arial" w:cs="Arial"/>
                  <w:lang w:val="en-US"/>
                </w:rPr>
                <w:t xml:space="preserve"> as such in relation to the provision </w:t>
              </w:r>
              <w:r>
                <w:rPr>
                  <w:rFonts w:ascii="Arial" w:hAnsi="Arial" w:cs="Arial"/>
                  <w:b/>
                  <w:bCs/>
                  <w:lang w:val="en-US"/>
                </w:rPr>
                <w:t xml:space="preserve">Letter of Authority </w:t>
              </w:r>
              <w:r>
                <w:rPr>
                  <w:rFonts w:ascii="Arial" w:hAnsi="Arial" w:cs="Arial"/>
                  <w:lang w:val="en-US"/>
                </w:rPr>
                <w:t>in the form of</w:t>
              </w:r>
              <w:r>
                <w:rPr>
                  <w:rFonts w:ascii="Arial" w:hAnsi="Arial" w:cs="Arial"/>
                  <w:b/>
                  <w:bCs/>
                  <w:lang w:val="en-US"/>
                </w:rPr>
                <w:t xml:space="preserve"> </w:t>
              </w:r>
              <w:r w:rsidRPr="000308FB">
                <w:rPr>
                  <w:rFonts w:ascii="Arial" w:hAnsi="Arial" w:cs="Arial"/>
                  <w:lang w:val="en-US"/>
                </w:rPr>
                <w:t>template C</w:t>
              </w:r>
              <w:r>
                <w:rPr>
                  <w:rFonts w:ascii="Arial" w:hAnsi="Arial" w:cs="Arial"/>
                  <w:lang w:val="en-US"/>
                </w:rPr>
                <w:t xml:space="preserve"> as found at Section 2 Schedule 2.</w:t>
              </w:r>
            </w:ins>
            <w:commentRangeEnd w:id="170"/>
            <w:r w:rsidR="00AB2145">
              <w:rPr>
                <w:rStyle w:val="CommentReference"/>
                <w:szCs w:val="20"/>
              </w:rPr>
              <w:commentReference w:id="170"/>
            </w:r>
          </w:p>
        </w:tc>
      </w:tr>
      <w:tr w:rsidR="006E7788" w14:paraId="195E18CA" w14:textId="77777777" w:rsidTr="00C61D2E">
        <w:trPr>
          <w:gridAfter w:val="1"/>
          <w:wAfter w:w="29" w:type="dxa"/>
        </w:trPr>
        <w:tc>
          <w:tcPr>
            <w:tcW w:w="3545"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72" w:name="_BPDCD_172"/>
            <w:r w:rsidRPr="00530856">
              <w:rPr>
                <w:rFonts w:ascii="Arial" w:hAnsi="Arial" w:cs="Arial"/>
                <w:szCs w:val="22"/>
              </w:rPr>
              <w:t>;</w:t>
            </w:r>
            <w:bookmarkEnd w:id="172"/>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73" w:name="_BPDCD_173"/>
            <w:r w:rsidRPr="00530856">
              <w:rPr>
                <w:rFonts w:ascii="Arial" w:hAnsi="Arial" w:cs="Arial"/>
                <w:szCs w:val="22"/>
                <w:lang w:val="en-US"/>
              </w:rPr>
              <w:t>;</w:t>
            </w:r>
            <w:bookmarkEnd w:id="173"/>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74" w:name="_BPDCD_174"/>
            <w:r w:rsidRPr="00530856">
              <w:rPr>
                <w:rFonts w:ascii="Arial" w:hAnsi="Arial" w:cs="Arial"/>
                <w:szCs w:val="22"/>
                <w:lang w:val="en-US"/>
              </w:rPr>
              <w:t>;</w:t>
            </w:r>
            <w:bookmarkEnd w:id="174"/>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75" w:name="_BPDCD_175"/>
            <w:r w:rsidRPr="00530856">
              <w:rPr>
                <w:rFonts w:ascii="Arial" w:hAnsi="Arial" w:cs="Arial"/>
                <w:szCs w:val="22"/>
                <w:lang w:val="en-US"/>
              </w:rPr>
              <w:t>;</w:t>
            </w:r>
            <w:bookmarkEnd w:id="175"/>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76" w:name="_BPDCD_176"/>
            <w:r w:rsidRPr="00530856">
              <w:rPr>
                <w:rFonts w:ascii="Arial" w:hAnsi="Arial" w:cs="Arial"/>
                <w:szCs w:val="22"/>
                <w:lang w:val="en-US"/>
              </w:rPr>
              <w:t>;</w:t>
            </w:r>
            <w:bookmarkEnd w:id="176"/>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77" w:name="_BPDCD_177"/>
            <w:r w:rsidRPr="00530856">
              <w:rPr>
                <w:rFonts w:ascii="Arial" w:hAnsi="Arial" w:cs="Arial"/>
                <w:szCs w:val="22"/>
                <w:lang w:val="en-US"/>
              </w:rPr>
              <w:t>;</w:t>
            </w:r>
            <w:bookmarkEnd w:id="177"/>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78" w:name="_BPDCD_178"/>
            <w:r w:rsidRPr="00E236F2">
              <w:rPr>
                <w:rFonts w:ascii="Arial" w:hAnsi="Arial" w:cs="Arial"/>
                <w:szCs w:val="22"/>
                <w:lang w:val="en-US"/>
              </w:rPr>
              <w:t>;</w:t>
            </w:r>
            <w:bookmarkEnd w:id="178"/>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79" w:name="_BPDCD_179"/>
            <w:r w:rsidRPr="00E236F2">
              <w:rPr>
                <w:rFonts w:ascii="Arial" w:hAnsi="Arial" w:cs="Arial"/>
                <w:szCs w:val="22"/>
                <w:lang w:val="en-US"/>
              </w:rPr>
              <w:t>;</w:t>
            </w:r>
            <w:bookmarkEnd w:id="179"/>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80" w:name="_BPDCD_180"/>
            <w:r w:rsidRPr="00E236F2">
              <w:rPr>
                <w:rFonts w:ascii="Arial" w:hAnsi="Arial" w:cs="Arial"/>
                <w:szCs w:val="22"/>
                <w:lang w:val="en-US"/>
              </w:rPr>
              <w:t>;</w:t>
            </w:r>
            <w:bookmarkEnd w:id="180"/>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81" w:name="_BPDCD_181"/>
            <w:r w:rsidRPr="00E236F2">
              <w:rPr>
                <w:rFonts w:ascii="Arial" w:hAnsi="Arial" w:cs="Arial"/>
                <w:color w:val="0000FF"/>
                <w:szCs w:val="22"/>
                <w:lang w:val="en-US"/>
              </w:rPr>
              <w:t>;</w:t>
            </w:r>
            <w:bookmarkEnd w:id="181"/>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82" w:name="_BPDCD_182"/>
            <w:r w:rsidRPr="00E236F2">
              <w:rPr>
                <w:rFonts w:ascii="Arial" w:hAnsi="Arial" w:cs="Arial"/>
                <w:szCs w:val="22"/>
                <w:lang w:val="en-US"/>
              </w:rPr>
              <w:t>;</w:t>
            </w:r>
            <w:bookmarkEnd w:id="182"/>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83" w:name="_BPDCD_183"/>
            <w:r w:rsidRPr="00E236F2">
              <w:rPr>
                <w:rFonts w:ascii="Arial" w:hAnsi="Arial" w:cs="Arial"/>
                <w:szCs w:val="22"/>
                <w:lang w:val="en-US"/>
              </w:rPr>
              <w:t>;</w:t>
            </w:r>
            <w:bookmarkEnd w:id="183"/>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 xml:space="preserve">any one of the </w:t>
            </w:r>
            <w:proofErr w:type="gramStart"/>
            <w:r>
              <w:rPr>
                <w:rFonts w:ascii="Arial" w:hAnsi="Arial" w:cs="Arial"/>
              </w:rPr>
              <w:t>following:-</w:t>
            </w:r>
            <w:proofErr w:type="gramEnd"/>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 xml:space="preserve">(a) a credit rating for long term debt of A- and A3 respectively as set by Standard and Poor’s or Moody’s </w:t>
            </w:r>
            <w:proofErr w:type="gramStart"/>
            <w:r>
              <w:rPr>
                <w:rFonts w:ascii="Arial" w:hAnsi="Arial" w:cs="Arial"/>
              </w:rPr>
              <w:t>respectively;</w:t>
            </w:r>
            <w:proofErr w:type="gramEnd"/>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 xml:space="preserve">an indicative long term private credit rating of A- and A3 respectively as set by Standard and Poor’s or Moody’s as the basis of issuing senior unsecured </w:t>
            </w:r>
            <w:proofErr w:type="gramStart"/>
            <w:r>
              <w:rPr>
                <w:rFonts w:ascii="Arial" w:hAnsi="Arial" w:cs="Arial"/>
              </w:rPr>
              <w:t>debt;</w:t>
            </w:r>
            <w:proofErr w:type="gramEnd"/>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 xml:space="preserve">a </w:t>
            </w:r>
            <w:proofErr w:type="gramStart"/>
            <w:r>
              <w:rPr>
                <w:rFonts w:ascii="Arial" w:hAnsi="Arial" w:cs="Arial"/>
              </w:rPr>
              <w:t>short term</w:t>
            </w:r>
            <w:proofErr w:type="gramEnd"/>
            <w:r>
              <w:rPr>
                <w:rFonts w:ascii="Arial" w:hAnsi="Arial" w:cs="Arial"/>
              </w:rPr>
              <w:t xml:space="preserve">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84" w:name="_BPDCD_184"/>
            <w:r w:rsidRPr="00E236F2">
              <w:rPr>
                <w:rFonts w:ascii="Arial" w:hAnsi="Arial" w:cs="Arial"/>
              </w:rPr>
              <w:t>;</w:t>
            </w:r>
            <w:bookmarkEnd w:id="184"/>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lastRenderedPageBreak/>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185" w:name="_BPDCI_185"/>
            <w:r w:rsidRPr="00530856">
              <w:rPr>
                <w:rFonts w:ascii="Arial" w:hAnsi="Arial" w:cs="Arial"/>
                <w:b/>
                <w:bCs/>
              </w:rPr>
              <w:t>"The Company Prescribed Level"</w:t>
            </w:r>
            <w:bookmarkEnd w:id="185"/>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86" w:name="_BPDCI_186"/>
            <w:r w:rsidRPr="00530856">
              <w:rPr>
                <w:rFonts w:ascii="Arial" w:hAnsi="Arial" w:cs="Arial"/>
              </w:rPr>
              <w:t xml:space="preserve">the forecast value of the regulatory asset value of </w:t>
            </w:r>
            <w:bookmarkStart w:id="187" w:name="_BPDCI_187"/>
            <w:bookmarkEnd w:id="186"/>
            <w:r>
              <w:rPr>
                <w:rFonts w:ascii="Arial" w:hAnsi="Arial" w:cs="Arial"/>
                <w:b/>
                <w:bCs/>
              </w:rPr>
              <w:t>NGET</w:t>
            </w:r>
            <w:r w:rsidRPr="00530856">
              <w:rPr>
                <w:rFonts w:ascii="Arial" w:hAnsi="Arial" w:cs="Arial"/>
              </w:rPr>
              <w:t xml:space="preserve"> </w:t>
            </w:r>
            <w:bookmarkStart w:id="188" w:name="_BPDCI_188"/>
            <w:bookmarkEnd w:id="18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w:t>
            </w:r>
            <w:proofErr w:type="spellStart"/>
            <w:r w:rsidRPr="00530856">
              <w:rPr>
                <w:rFonts w:ascii="Arial" w:hAnsi="Arial" w:cs="Arial"/>
              </w:rPr>
              <w:t>know</w:t>
            </w:r>
            <w:proofErr w:type="spellEnd"/>
            <w:r w:rsidRPr="00530856">
              <w:rPr>
                <w:rFonts w:ascii="Arial" w:hAnsi="Arial" w:cs="Arial"/>
              </w:rPr>
              <w:t xml:space="preserve"> as "Ofgem’s Transmission Price Control Review of </w:t>
            </w:r>
            <w:bookmarkStart w:id="189" w:name="_BPDCI_189"/>
            <w:bookmarkEnd w:id="188"/>
            <w:r w:rsidRPr="00530856">
              <w:rPr>
                <w:rFonts w:ascii="Arial" w:hAnsi="Arial" w:cs="Arial"/>
              </w:rPr>
              <w:t xml:space="preserve">The Company </w:t>
            </w:r>
            <w:bookmarkStart w:id="190" w:name="_BPDCI_190"/>
            <w:bookmarkEnd w:id="189"/>
            <w:r w:rsidRPr="00530856">
              <w:rPr>
                <w:rFonts w:ascii="Arial" w:hAnsi="Arial" w:cs="Arial"/>
              </w:rPr>
              <w:t xml:space="preserve">– Transmission Owner Final Proposals" such values to be published on </w:t>
            </w:r>
            <w:bookmarkStart w:id="191" w:name="_BPDCI_191"/>
            <w:bookmarkEnd w:id="19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192" w:name="_BPDCI_192"/>
            <w:bookmarkEnd w:id="19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192"/>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w:t>
            </w:r>
            <w:proofErr w:type="gramStart"/>
            <w:r>
              <w:rPr>
                <w:rFonts w:ascii="Arial" w:hAnsi="Arial" w:cs="Arial"/>
              </w:rPr>
              <w:t>a period of time</w:t>
            </w:r>
            <w:proofErr w:type="gramEnd"/>
            <w:r>
              <w:rPr>
                <w:rFonts w:ascii="Arial" w:hAnsi="Arial" w:cs="Arial"/>
              </w:rPr>
              <w:t xml:space="preserv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lastRenderedPageBreak/>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w:t>
            </w:r>
            <w:proofErr w:type="gramStart"/>
            <w:r>
              <w:rPr>
                <w:rFonts w:ascii="Arial" w:hAnsi="Arial" w:cs="Arial"/>
              </w:rPr>
              <w:t>equipment,  whether</w:t>
            </w:r>
            <w:proofErr w:type="gramEnd"/>
            <w:r>
              <w:rPr>
                <w:rFonts w:ascii="Arial" w:hAnsi="Arial" w:cs="Arial"/>
              </w:rPr>
              <w:t xml:space="preserve">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w:t>
            </w:r>
            <w:proofErr w:type="gramStart"/>
            <w:r>
              <w:rPr>
                <w:rFonts w:ascii="Arial" w:hAnsi="Arial" w:cs="Arial"/>
              </w:rPr>
              <w:t xml:space="preserve">particular </w:t>
            </w:r>
            <w:r>
              <w:rPr>
                <w:rFonts w:ascii="Arial" w:hAnsi="Arial" w:cs="Arial"/>
                <w:b/>
              </w:rPr>
              <w:t>Connection</w:t>
            </w:r>
            <w:proofErr w:type="gramEnd"/>
            <w:r>
              <w:rPr>
                <w:rFonts w:ascii="Arial" w:hAnsi="Arial" w:cs="Arial"/>
                <w:b/>
              </w:rPr>
              <w:t xml:space="preserve">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477270E8" w14:textId="77777777" w:rsidR="006E7788" w:rsidRDefault="006E7788" w:rsidP="006E7788">
            <w:pPr>
              <w:pStyle w:val="BodyText"/>
              <w:rPr>
                <w:rFonts w:ascii="Arial" w:hAnsi="Arial" w:cs="Arial"/>
                <w:b/>
                <w:bCs/>
              </w:rPr>
            </w:pPr>
            <w:r>
              <w:rPr>
                <w:rFonts w:ascii="Arial" w:hAnsi="Arial" w:cs="Arial"/>
                <w:b/>
                <w:bCs/>
              </w:rPr>
              <w:lastRenderedPageBreak/>
              <w:t>"Transmission Entry Capacity"</w:t>
            </w:r>
          </w:p>
          <w:p w14:paraId="3033E5C4" w14:textId="77777777" w:rsidR="00501C44" w:rsidRDefault="00501C44" w:rsidP="006E7788">
            <w:pPr>
              <w:pStyle w:val="BodyText"/>
              <w:rPr>
                <w:rFonts w:ascii="Arial" w:hAnsi="Arial" w:cs="Arial"/>
                <w:b/>
                <w:bCs/>
              </w:rPr>
            </w:pPr>
          </w:p>
          <w:p w14:paraId="0BA816F5" w14:textId="77777777" w:rsidR="00471D49" w:rsidRPr="00471D49" w:rsidRDefault="00471D49" w:rsidP="00471D49">
            <w:pPr>
              <w:autoSpaceDE w:val="0"/>
              <w:autoSpaceDN w:val="0"/>
              <w:adjustRightInd w:val="0"/>
              <w:rPr>
                <w:rFonts w:ascii="Arial" w:hAnsi="Arial" w:cs="Arial"/>
                <w:b/>
                <w:bCs/>
                <w:szCs w:val="22"/>
                <w:lang w:eastAsia="ja-JP"/>
              </w:rPr>
            </w:pPr>
            <w:r w:rsidRPr="00471D49">
              <w:rPr>
                <w:rFonts w:ascii="Arial" w:hAnsi="Arial" w:cs="Arial"/>
                <w:b/>
                <w:bCs/>
              </w:rPr>
              <w:t>“</w:t>
            </w:r>
            <w:r w:rsidRPr="00471D49">
              <w:rPr>
                <w:rFonts w:ascii="Arial" w:hAnsi="Arial" w:cs="Arial"/>
                <w:b/>
                <w:bCs/>
                <w:szCs w:val="22"/>
                <w:lang w:eastAsia="ja-JP"/>
              </w:rPr>
              <w:t>Transmission Impact</w:t>
            </w:r>
          </w:p>
          <w:p w14:paraId="760B5942" w14:textId="0E031C5E" w:rsidR="00501C44" w:rsidRDefault="00471D49" w:rsidP="00471D49">
            <w:pPr>
              <w:pStyle w:val="BodyText"/>
              <w:rPr>
                <w:rFonts w:ascii="Arial" w:hAnsi="Arial" w:cs="Arial"/>
                <w:b/>
                <w:bCs/>
              </w:rPr>
            </w:pPr>
            <w:r w:rsidRPr="00471D49">
              <w:rPr>
                <w:rFonts w:ascii="Arial" w:hAnsi="Arial" w:cs="Arial"/>
                <w:b/>
                <w:bCs/>
                <w:szCs w:val="22"/>
                <w:lang w:eastAsia="ja-JP"/>
              </w:rPr>
              <w:t>Assessment”</w:t>
            </w:r>
            <w:r w:rsidR="00637F96">
              <w:rPr>
                <w:rFonts w:ascii="Arial" w:hAnsi="Arial" w:cs="Arial"/>
                <w:b/>
                <w:bCs/>
                <w:szCs w:val="22"/>
                <w:lang w:eastAsia="ja-JP"/>
              </w:rPr>
              <w:br/>
            </w:r>
          </w:p>
        </w:tc>
        <w:tc>
          <w:tcPr>
            <w:tcW w:w="6775" w:type="dxa"/>
          </w:tcPr>
          <w:p w14:paraId="742AF278"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 xml:space="preserve">Bilateral Embedded Generation </w:t>
            </w:r>
            <w:proofErr w:type="gramStart"/>
            <w:r>
              <w:rPr>
                <w:rFonts w:ascii="Arial" w:hAnsi="Arial" w:cs="Arial"/>
                <w:b/>
              </w:rPr>
              <w:t>Agreement</w:t>
            </w:r>
            <w:r>
              <w:rPr>
                <w:rFonts w:ascii="Arial" w:hAnsi="Arial" w:cs="Arial"/>
              </w:rPr>
              <w:t>;</w:t>
            </w:r>
            <w:proofErr w:type="gramEnd"/>
          </w:p>
          <w:p w14:paraId="2C6C2F4A" w14:textId="608CA0D6" w:rsidR="00471D49" w:rsidRDefault="00345A1D" w:rsidP="001E574B">
            <w:pPr>
              <w:autoSpaceDE w:val="0"/>
              <w:autoSpaceDN w:val="0"/>
              <w:adjustRightInd w:val="0"/>
              <w:rPr>
                <w:rFonts w:ascii="Arial" w:hAnsi="Arial" w:cs="Arial"/>
              </w:rPr>
            </w:pPr>
            <w:r w:rsidRPr="00345A1D">
              <w:rPr>
                <w:rFonts w:ascii="Arial" w:hAnsi="Arial" w:cs="Arial"/>
                <w:szCs w:val="22"/>
                <w:lang w:eastAsia="ja-JP"/>
              </w:rPr>
              <w:t xml:space="preserve">A means of conducting an </w:t>
            </w:r>
            <w:r w:rsidRPr="00345A1D">
              <w:rPr>
                <w:rFonts w:ascii="Arial" w:hAnsi="Arial" w:cs="Arial"/>
                <w:b/>
                <w:bCs/>
                <w:szCs w:val="22"/>
                <w:lang w:eastAsia="ja-JP"/>
              </w:rPr>
              <w:t>Evaluation of Transmission</w:t>
            </w:r>
            <w:r w:rsidR="001E574B">
              <w:rPr>
                <w:rFonts w:ascii="Arial" w:hAnsi="Arial" w:cs="Arial"/>
                <w:b/>
                <w:bCs/>
                <w:szCs w:val="22"/>
                <w:lang w:eastAsia="ja-JP"/>
              </w:rPr>
              <w:t xml:space="preserve"> </w:t>
            </w:r>
            <w:r w:rsidRPr="00345A1D">
              <w:rPr>
                <w:rFonts w:ascii="Arial" w:hAnsi="Arial" w:cs="Arial"/>
                <w:b/>
                <w:bCs/>
                <w:szCs w:val="22"/>
                <w:lang w:eastAsia="ja-JP"/>
              </w:rPr>
              <w:t xml:space="preserve">Impact </w:t>
            </w:r>
            <w:r w:rsidRPr="00345A1D">
              <w:rPr>
                <w:rFonts w:ascii="Arial" w:hAnsi="Arial" w:cs="Arial"/>
                <w:szCs w:val="22"/>
                <w:lang w:eastAsia="ja-JP"/>
              </w:rPr>
              <w:t xml:space="preserve">as more fully described in the </w:t>
            </w:r>
            <w:r w:rsidRPr="00345A1D">
              <w:rPr>
                <w:rFonts w:ascii="Arial" w:hAnsi="Arial" w:cs="Arial"/>
                <w:b/>
                <w:bCs/>
                <w:szCs w:val="22"/>
                <w:lang w:eastAsia="ja-JP"/>
              </w:rPr>
              <w:t>Bilateral</w:t>
            </w:r>
            <w:r w:rsidR="001E574B">
              <w:rPr>
                <w:rFonts w:ascii="Arial" w:hAnsi="Arial" w:cs="Arial"/>
                <w:b/>
                <w:bCs/>
                <w:szCs w:val="22"/>
                <w:lang w:eastAsia="ja-JP"/>
              </w:rPr>
              <w:t xml:space="preserve"> </w:t>
            </w:r>
            <w:r w:rsidRPr="00345A1D">
              <w:rPr>
                <w:rFonts w:ascii="Arial" w:hAnsi="Arial" w:cs="Arial"/>
                <w:b/>
                <w:bCs/>
                <w:szCs w:val="22"/>
                <w:lang w:eastAsia="ja-JP"/>
              </w:rPr>
              <w:t>Connection Agreement</w:t>
            </w:r>
            <w:r w:rsidRPr="00345A1D">
              <w:rPr>
                <w:rFonts w:ascii="Arial" w:hAnsi="Arial" w:cs="Arial"/>
                <w:szCs w:val="22"/>
                <w:lang w:eastAsia="ja-JP"/>
              </w:rPr>
              <w:t>.</w:t>
            </w:r>
            <w:r w:rsidR="00637F96">
              <w:rPr>
                <w:rFonts w:ascii="Arial" w:hAnsi="Arial" w:cs="Arial"/>
                <w:szCs w:val="22"/>
                <w:lang w:eastAsia="ja-JP"/>
              </w:rPr>
              <w:br/>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proofErr w:type="gramStart"/>
            <w:r>
              <w:rPr>
                <w:rFonts w:ascii="Arial" w:hAnsi="Arial"/>
                <w:b/>
                <w:bCs/>
              </w:rPr>
              <w:t>Onshore  Transmission</w:t>
            </w:r>
            <w:proofErr w:type="gramEnd"/>
            <w:r>
              <w:rPr>
                <w:rFonts w:ascii="Arial" w:hAnsi="Arial"/>
                <w:b/>
                <w:bCs/>
              </w:rPr>
              <w:t xml:space="preserve">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the licence granted under section 6(1)(</w:t>
            </w:r>
            <w:proofErr w:type="gramStart"/>
            <w:r>
              <w:rPr>
                <w:rFonts w:ascii="Arial" w:hAnsi="Arial" w:cs="Arial"/>
              </w:rPr>
              <w:t>b)of</w:t>
            </w:r>
            <w:proofErr w:type="gramEnd"/>
            <w:r>
              <w:rPr>
                <w:rFonts w:ascii="Arial" w:hAnsi="Arial" w:cs="Arial"/>
              </w:rPr>
              <w:t xml:space="preserve">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w:t>
            </w:r>
            <w:proofErr w:type="gramStart"/>
            <w:r>
              <w:rPr>
                <w:rFonts w:ascii="Arial" w:hAnsi="Arial" w:cs="Arial"/>
              </w:rPr>
              <w:t>CUSC accordingly;</w:t>
            </w:r>
            <w:proofErr w:type="gramEnd"/>
            <w:r>
              <w:rPr>
                <w:rFonts w:ascii="Arial" w:hAnsi="Arial" w:cs="Arial"/>
              </w:rPr>
              <w:t xml:space="preserve">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w:t>
            </w:r>
            <w:proofErr w:type="gramStart"/>
            <w:r w:rsidRPr="008E5C4D">
              <w:rPr>
                <w:rFonts w:ascii="Arial" w:hAnsi="Arial"/>
                <w:b w:val="0"/>
              </w:rPr>
              <w:t>particular Connection</w:t>
            </w:r>
            <w:proofErr w:type="gramEnd"/>
            <w:r w:rsidRPr="008E5C4D">
              <w:rPr>
                <w:rFonts w:ascii="Arial" w:hAnsi="Arial"/>
                <w:b w:val="0"/>
              </w:rPr>
              <w:t xml:space="preserve">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proofErr w:type="gramStart"/>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w:t>
            </w:r>
            <w:proofErr w:type="gramEnd"/>
            <w:r w:rsidR="005A3444" w:rsidRPr="005A3444">
              <w:rPr>
                <w:rFonts w:ascii="Arial" w:hAnsi="Arial" w:cs="Arial"/>
                <w:b/>
                <w:bCs/>
              </w:rPr>
              <w:t xml:space="preserve">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lastRenderedPageBreak/>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w:t>
            </w:r>
            <w:proofErr w:type="gramStart"/>
            <w:r>
              <w:rPr>
                <w:rFonts w:ascii="Arial" w:hAnsi="Arial" w:cs="Arial"/>
              </w:rPr>
              <w:t>in to</w:t>
            </w:r>
            <w:proofErr w:type="gramEnd"/>
            <w:r>
              <w:rPr>
                <w:rFonts w:ascii="Arial" w:hAnsi="Arial" w:cs="Arial"/>
              </w:rPr>
              <w:t xml:space="preserve">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w:t>
            </w:r>
            <w:proofErr w:type="gramStart"/>
            <w:r>
              <w:rPr>
                <w:rFonts w:ascii="Arial" w:hAnsi="Arial" w:cs="Arial"/>
              </w:rPr>
              <w:t>short hand</w:t>
            </w:r>
            <w:proofErr w:type="gramEnd"/>
            <w:r>
              <w:rPr>
                <w:rFonts w:ascii="Arial" w:hAnsi="Arial" w:cs="Arial"/>
              </w:rPr>
              <w:t xml:space="preserve">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w:t>
            </w:r>
            <w:proofErr w:type="gramStart"/>
            <w:r w:rsidRPr="007454CC">
              <w:rPr>
                <w:rFonts w:ascii="Arial" w:hAnsi="Arial" w:cs="Arial"/>
                <w:szCs w:val="22"/>
              </w:rPr>
              <w:t>in  relation</w:t>
            </w:r>
            <w:proofErr w:type="gramEnd"/>
            <w:r w:rsidRPr="007454CC">
              <w:rPr>
                <w:rFonts w:ascii="Arial" w:hAnsi="Arial" w:cs="Arial"/>
                <w:szCs w:val="22"/>
              </w:rPr>
              <w:t xml:space="preserve">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77777777" w:rsidR="00BA6C9C" w:rsidRDefault="00BA6C9C" w:rsidP="00BA6C9C">
            <w:pPr>
              <w:tabs>
                <w:tab w:val="left" w:pos="0"/>
              </w:tabs>
              <w:rPr>
                <w:rFonts w:ascii="Arial" w:hAnsi="Arial" w:cs="Arial"/>
                <w:bCs/>
                <w:szCs w:val="22"/>
              </w:rPr>
            </w:pPr>
            <w:r>
              <w:rPr>
                <w:rFonts w:ascii="Arial" w:hAnsi="Arial" w:cs="Arial"/>
                <w:bCs/>
                <w:szCs w:val="22"/>
              </w:rPr>
              <w:t xml:space="preserve">the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 xml:space="preserve">Unmetered </w:t>
            </w:r>
            <w:proofErr w:type="gramStart"/>
            <w:r w:rsidRPr="00594DD2">
              <w:rPr>
                <w:rFonts w:ascii="Arial" w:hAnsi="Arial" w:cs="Arial"/>
                <w:b/>
                <w:szCs w:val="22"/>
              </w:rPr>
              <w:t>Supplies;</w:t>
            </w:r>
            <w:proofErr w:type="gramEnd"/>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lastRenderedPageBreak/>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77777777"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roofErr w:type="gramStart"/>
            <w:r w:rsidRPr="007454CC">
              <w:rPr>
                <w:rFonts w:ascii="Arial" w:hAnsi="Arial" w:cs="Arial"/>
                <w:szCs w:val="22"/>
                <w:lang w:eastAsia="en-GB"/>
              </w:rPr>
              <w:t>);</w:t>
            </w:r>
            <w:proofErr w:type="gramEnd"/>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w:t>
            </w:r>
            <w:proofErr w:type="gramStart"/>
            <w:r w:rsidRPr="007454CC">
              <w:rPr>
                <w:rFonts w:ascii="Arial" w:hAnsi="Arial" w:cs="Arial"/>
                <w:szCs w:val="22"/>
                <w:lang w:eastAsia="en-GB"/>
              </w:rPr>
              <w:t>1.3;</w:t>
            </w:r>
            <w:proofErr w:type="gramEnd"/>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w:t>
            </w:r>
            <w:proofErr w:type="gramStart"/>
            <w:r w:rsidRPr="00F141DD">
              <w:rPr>
                <w:rFonts w:ascii="Arial" w:hAnsi="Arial" w:cs="Arial"/>
                <w:szCs w:val="22"/>
                <w:lang w:eastAsia="en-GB"/>
              </w:rPr>
              <w:t>1.4;</w:t>
            </w:r>
            <w:proofErr w:type="gramEnd"/>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 xml:space="preserve">Export BMU </w:t>
            </w:r>
            <w:proofErr w:type="gramStart"/>
            <w:r w:rsidRPr="007454CC">
              <w:rPr>
                <w:rFonts w:ascii="Arial,Bold" w:hAnsi="Arial,Bold" w:cs="Arial,Bold"/>
                <w:b/>
                <w:bCs/>
                <w:szCs w:val="22"/>
                <w:lang w:eastAsia="en-GB"/>
              </w:rPr>
              <w:t>Unit</w:t>
            </w:r>
            <w:r w:rsidRPr="007454CC">
              <w:rPr>
                <w:rFonts w:ascii="Arial" w:hAnsi="Arial" w:cs="Arial"/>
                <w:szCs w:val="22"/>
                <w:lang w:eastAsia="en-GB"/>
              </w:rPr>
              <w:t>;</w:t>
            </w:r>
            <w:proofErr w:type="gramEnd"/>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 xml:space="preserve">as defined in section 259 of the Companies Act </w:t>
            </w:r>
            <w:proofErr w:type="gramStart"/>
            <w:r>
              <w:rPr>
                <w:rFonts w:ascii="Arial" w:hAnsi="Arial" w:cs="Arial"/>
              </w:rPr>
              <w:t>1985;</w:t>
            </w:r>
            <w:proofErr w:type="gramEnd"/>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193" w:name="_BPDCD_198"/>
            <w:proofErr w:type="spellStart"/>
            <w:r w:rsidRPr="00530856">
              <w:rPr>
                <w:rFonts w:ascii="Arial Bold" w:hAnsi="Arial Bold" w:cs="Arial"/>
                <w:b/>
                <w:bCs/>
              </w:rPr>
              <w:t>The</w:t>
            </w:r>
            <w:proofErr w:type="spellEnd"/>
            <w:r w:rsidRPr="00530856">
              <w:rPr>
                <w:rFonts w:ascii="Arial Bold" w:hAnsi="Arial Bold" w:cs="Arial"/>
                <w:b/>
                <w:bCs/>
              </w:rPr>
              <w:t xml:space="preserve"> Company </w:t>
            </w:r>
            <w:bookmarkEnd w:id="193"/>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 xml:space="preserve">loads which have characteristics which are significantly different from those of the normal range of domestic, </w:t>
            </w:r>
            <w:proofErr w:type="gramStart"/>
            <w:r>
              <w:rPr>
                <w:rFonts w:ascii="Arial" w:hAnsi="Arial" w:cs="Arial"/>
              </w:rPr>
              <w:t>commercial</w:t>
            </w:r>
            <w:proofErr w:type="gramEnd"/>
            <w:r>
              <w:rPr>
                <w:rFonts w:ascii="Arial" w:hAnsi="Arial" w:cs="Arial"/>
              </w:rPr>
              <w:t xml:space="preserve"> and industrial loads (including loads which vary considerably in duration or magnitude)</w:t>
            </w:r>
            <w:bookmarkStart w:id="194" w:name="_BPDCD_199"/>
            <w:r w:rsidRPr="00530856">
              <w:rPr>
                <w:rFonts w:ascii="Arial" w:hAnsi="Arial" w:cs="Arial"/>
                <w:color w:val="0000FF"/>
              </w:rPr>
              <w:t>;</w:t>
            </w:r>
            <w:r>
              <w:rPr>
                <w:rFonts w:ascii="Arial" w:hAnsi="Arial" w:cs="Arial"/>
                <w:color w:val="0000FF"/>
                <w:u w:val="double"/>
              </w:rPr>
              <w:t xml:space="preserve"> </w:t>
            </w:r>
            <w:bookmarkEnd w:id="194"/>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w:t>
            </w:r>
            <w:proofErr w:type="spellStart"/>
            <w:r>
              <w:rPr>
                <w:rFonts w:ascii="Arial" w:hAnsi="Arial" w:cs="Arial"/>
              </w:rPr>
              <w:t>ofthe</w:t>
            </w:r>
            <w:proofErr w:type="spellEnd"/>
            <w:r>
              <w:rPr>
                <w:rFonts w:ascii="Arial" w:hAnsi="Arial" w:cs="Arial"/>
              </w:rPr>
              <w:t xml:space="preserv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 xml:space="preserve">Connection </w:t>
            </w:r>
            <w:proofErr w:type="gramStart"/>
            <w:r>
              <w:rPr>
                <w:rFonts w:ascii="Arial" w:hAnsi="Arial" w:cs="Arial"/>
                <w:b/>
              </w:rPr>
              <w:t>Charges</w:t>
            </w:r>
            <w:r>
              <w:rPr>
                <w:rFonts w:ascii="Arial" w:hAnsi="Arial" w:cs="Arial"/>
              </w:rPr>
              <w:t>;</w:t>
            </w:r>
            <w:proofErr w:type="gramEnd"/>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lastRenderedPageBreak/>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195" w:name="_BPDCD_200"/>
            <w:r w:rsidRPr="00530856">
              <w:rPr>
                <w:rFonts w:ascii="Arial" w:hAnsi="Arial" w:cs="Arial"/>
              </w:rPr>
              <w:t>14</w:t>
            </w:r>
            <w:bookmarkEnd w:id="195"/>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w:t>
            </w:r>
            <w:proofErr w:type="gramStart"/>
            <w:r>
              <w:rPr>
                <w:rFonts w:ascii="Arial" w:hAnsi="Arial" w:cs="Arial"/>
              </w:rPr>
              <w:t>the  use</w:t>
            </w:r>
            <w:proofErr w:type="gramEnd"/>
            <w:r>
              <w:rPr>
                <w:rFonts w:ascii="Arial" w:hAnsi="Arial" w:cs="Arial"/>
              </w:rPr>
              <w:t xml:space="preserv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11EE18DF"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proofErr w:type="gramStart"/>
            <w:r>
              <w:rPr>
                <w:rFonts w:ascii="Arial" w:hAnsi="Arial" w:cs="Arial"/>
              </w:rPr>
              <w:t>15</w:t>
            </w:r>
            <w:r w:rsidRPr="0000119F">
              <w:rPr>
                <w:rFonts w:ascii="Arial" w:hAnsi="Arial" w:cs="Arial"/>
              </w:rPr>
              <w:t>;</w:t>
            </w:r>
            <w:proofErr w:type="gramEnd"/>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lastRenderedPageBreak/>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w:t>
            </w:r>
            <w:proofErr w:type="gramStart"/>
            <w:r>
              <w:rPr>
                <w:rFonts w:ascii="Arial" w:hAnsi="Arial" w:cs="Arial"/>
              </w:rPr>
              <w:t>be;</w:t>
            </w:r>
            <w:proofErr w:type="gramEnd"/>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10019E9F">
              <w:rPr>
                <w:rFonts w:ascii="Arial" w:hAnsi="Arial" w:cs="Arial"/>
              </w:rPr>
              <w:t xml:space="preserve">s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196" w:name="_BPDCD_201"/>
            <w:r w:rsidRPr="007454CC">
              <w:rPr>
                <w:rFonts w:ascii="Arial Bold" w:hAnsi="Arial Bold" w:cs="Arial"/>
                <w:b/>
                <w:bCs/>
              </w:rPr>
              <w:t>The Company</w:t>
            </w:r>
            <w:r w:rsidRPr="007454CC">
              <w:rPr>
                <w:rFonts w:ascii="Arial" w:hAnsi="Arial" w:cs="Arial"/>
              </w:rPr>
              <w:t xml:space="preserve"> </w:t>
            </w:r>
            <w:bookmarkEnd w:id="196"/>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proofErr w:type="spellStart"/>
            <w:r w:rsidRPr="007454CC">
              <w:rPr>
                <w:rFonts w:ascii="Arial,Bold" w:hAnsi="Arial,Bold" w:cs="Arial,Bold"/>
                <w:b/>
                <w:bCs/>
                <w:szCs w:val="22"/>
                <w:lang w:eastAsia="en-GB"/>
              </w:rPr>
              <w:t>Deenergisation</w:t>
            </w:r>
            <w:proofErr w:type="spellEnd"/>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proofErr w:type="spellStart"/>
            <w:r w:rsidRPr="007454CC">
              <w:rPr>
                <w:rFonts w:ascii="Arial,Bold" w:hAnsi="Arial,Bold" w:cs="Arial,Bold"/>
                <w:b/>
                <w:bCs/>
                <w:szCs w:val="22"/>
                <w:lang w:eastAsia="en-GB"/>
              </w:rPr>
              <w:t>Deenergisation</w:t>
            </w:r>
            <w:proofErr w:type="spellEnd"/>
            <w:r w:rsidRPr="007454CC">
              <w:rPr>
                <w:rFonts w:ascii="Arial,Bold" w:hAnsi="Arial,Bold" w:cs="Arial,Bold"/>
                <w:b/>
                <w:bCs/>
                <w:szCs w:val="22"/>
                <w:lang w:eastAsia="en-GB"/>
              </w:rPr>
              <w:t xml:space="preserve">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proofErr w:type="gramStart"/>
            <w:r>
              <w:rPr>
                <w:rFonts w:ascii="Arial" w:hAnsi="Arial" w:cs="Arial"/>
                <w:szCs w:val="22"/>
              </w:rPr>
              <w:t>Means;</w:t>
            </w:r>
            <w:proofErr w:type="gramEnd"/>
            <w:r>
              <w:rPr>
                <w:rFonts w:ascii="Arial" w:hAnsi="Arial" w:cs="Arial"/>
                <w:szCs w:val="22"/>
              </w:rPr>
              <w:t xml:space="preserve">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lastRenderedPageBreak/>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197" w:name="_BPDCD_202"/>
            <w:r w:rsidRPr="00E236F2">
              <w:rPr>
                <w:rFonts w:ascii="Arial" w:hAnsi="Arial" w:cs="Arial"/>
              </w:rPr>
              <w:t>;</w:t>
            </w:r>
            <w:bookmarkEnd w:id="197"/>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w:t>
            </w:r>
            <w:bookmarkStart w:id="198" w:name="_BPDCD_203"/>
            <w:r w:rsidRPr="00E236F2">
              <w:rPr>
                <w:rFonts w:ascii="Arial" w:hAnsi="Arial" w:cs="Arial"/>
              </w:rPr>
              <w:t>;</w:t>
            </w:r>
            <w:bookmarkEnd w:id="198"/>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 xml:space="preserve">Value </w:t>
            </w:r>
            <w:proofErr w:type="gramStart"/>
            <w:r>
              <w:rPr>
                <w:rFonts w:ascii="Arial" w:hAnsi="Arial" w:cs="Arial"/>
                <w:b/>
              </w:rPr>
              <w:t>At</w:t>
            </w:r>
            <w:proofErr w:type="gramEnd"/>
            <w:r>
              <w:rPr>
                <w:rFonts w:ascii="Arial" w:hAnsi="Arial" w:cs="Arial"/>
                <w:b/>
              </w:rPr>
              <w:t xml:space="preserve"> Risk Amendment Implementation Date</w:t>
            </w:r>
            <w:bookmarkStart w:id="199" w:name="_BPDCD_204"/>
            <w:r w:rsidRPr="00530856">
              <w:rPr>
                <w:rFonts w:ascii="Arial" w:hAnsi="Arial" w:cs="Arial"/>
              </w:rPr>
              <w:t>;</w:t>
            </w:r>
            <w:bookmarkEnd w:id="199"/>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w:t>
            </w:r>
            <w:proofErr w:type="gramStart"/>
            <w:r>
              <w:rPr>
                <w:rFonts w:ascii="Arial" w:hAnsi="Arial" w:cs="Arial"/>
              </w:rPr>
              <w:t xml:space="preserve">by </w:t>
            </w:r>
            <w:r>
              <w:rPr>
                <w:rFonts w:ascii="Arial" w:hAnsi="Arial" w:cs="Arial"/>
                <w:b/>
              </w:rPr>
              <w:t xml:space="preserve"> </w:t>
            </w:r>
            <w:r>
              <w:rPr>
                <w:rFonts w:ascii="Arial" w:hAnsi="Arial" w:cs="Arial"/>
                <w:b/>
                <w:bCs/>
              </w:rPr>
              <w:t>The</w:t>
            </w:r>
            <w:proofErr w:type="gramEnd"/>
            <w:r>
              <w:rPr>
                <w:rFonts w:ascii="Arial" w:hAnsi="Arial" w:cs="Arial"/>
                <w:b/>
                <w:bCs/>
              </w:rPr>
              <w:t xml:space="preserv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proofErr w:type="gramStart"/>
            <w:r>
              <w:rPr>
                <w:rFonts w:ascii="Arial" w:hAnsi="Arial" w:cs="Arial"/>
                <w:b/>
              </w:rPr>
              <w:t>Calendar</w:t>
            </w:r>
            <w:r>
              <w:rPr>
                <w:rFonts w:ascii="Arial" w:hAnsi="Arial" w:cs="Arial"/>
              </w:rPr>
              <w:t xml:space="preserve"> </w:t>
            </w:r>
            <w:r>
              <w:rPr>
                <w:rFonts w:ascii="Arial" w:hAnsi="Arial" w:cs="Arial"/>
                <w:b/>
              </w:rPr>
              <w:t xml:space="preserve"> Days</w:t>
            </w:r>
            <w:proofErr w:type="gramEnd"/>
            <w:r>
              <w:rPr>
                <w:rFonts w:ascii="Arial" w:hAnsi="Arial" w:cs="Arial"/>
                <w:b/>
              </w:rPr>
              <w:t xml:space="preserve">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 xml:space="preserve">User Commitment </w:t>
            </w:r>
            <w:proofErr w:type="gramStart"/>
            <w:r w:rsidRPr="0000119F">
              <w:rPr>
                <w:rFonts w:ascii="Arial" w:hAnsi="Arial" w:cs="Arial"/>
                <w:b/>
                <w:bCs/>
              </w:rPr>
              <w:t>Methodology</w:t>
            </w:r>
            <w:r>
              <w:rPr>
                <w:rFonts w:ascii="Arial" w:hAnsi="Arial" w:cs="Arial"/>
                <w:szCs w:val="22"/>
              </w:rPr>
              <w:t>;</w:t>
            </w:r>
            <w:proofErr w:type="gramEnd"/>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lastRenderedPageBreak/>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61DBAD51" w:rsidR="006E7788" w:rsidRDefault="006E7788" w:rsidP="006E7788">
            <w:pPr>
              <w:pStyle w:val="BodyText"/>
              <w:rPr>
                <w:rFonts w:ascii="Arial" w:hAnsi="Arial" w:cs="Arial"/>
                <w:b/>
                <w:bCs/>
                <w:lang w:val="en-US"/>
              </w:rPr>
            </w:pPr>
            <w:bookmarkStart w:id="200"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00"/>
          </w:p>
        </w:tc>
        <w:tc>
          <w:tcPr>
            <w:tcW w:w="6775" w:type="dxa"/>
          </w:tcPr>
          <w:p w14:paraId="5A549174" w14:textId="6169EC87" w:rsidR="006E7788" w:rsidRDefault="006E7788" w:rsidP="006E7788">
            <w:pPr>
              <w:pStyle w:val="BodyText"/>
              <w:jc w:val="both"/>
              <w:rPr>
                <w:rFonts w:ascii="Arial" w:hAnsi="Arial" w:cs="Arial"/>
              </w:rPr>
            </w:pPr>
            <w:bookmarkStart w:id="201" w:name="_BPDCD_206"/>
            <w:bookmarkStart w:id="202" w:name="_DV_C29"/>
            <w:r w:rsidRPr="00530856">
              <w:rPr>
                <w:rStyle w:val="DeltaViewInsertion"/>
                <w:rFonts w:ascii="Arial" w:hAnsi="Arial" w:cs="Arial"/>
                <w:color w:val="auto"/>
                <w:u w:val="none"/>
              </w:rPr>
              <w:t xml:space="preserve">as </w:t>
            </w:r>
            <w:bookmarkEnd w:id="201"/>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02"/>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03" w:name="_BPDCD_207"/>
            <w:r w:rsidRPr="00530856">
              <w:rPr>
                <w:rStyle w:val="DeltaViewInsertion"/>
                <w:rFonts w:ascii="Arial" w:hAnsi="Arial" w:cs="Arial"/>
                <w:b/>
                <w:bCs/>
                <w:color w:val="auto"/>
                <w:u w:val="none"/>
              </w:rPr>
              <w:t xml:space="preserve">Workgroup </w:t>
            </w:r>
            <w:bookmarkStart w:id="204" w:name="_DV_M8"/>
            <w:bookmarkEnd w:id="203"/>
            <w:bookmarkEnd w:id="204"/>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05" w:name="_DV_M9"/>
            <w:bookmarkEnd w:id="205"/>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06"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07" w:name="_DV_M10"/>
            <w:bookmarkEnd w:id="206"/>
            <w:bookmarkEnd w:id="207"/>
            <w:r w:rsidRPr="00530856">
              <w:rPr>
                <w:rFonts w:ascii="Arial" w:hAnsi="Arial" w:cs="Arial"/>
              </w:rPr>
              <w:t xml:space="preserve"> </w:t>
            </w:r>
            <w:r w:rsidRPr="00530856">
              <w:rPr>
                <w:rFonts w:ascii="Arial" w:hAnsi="Arial" w:cs="Arial"/>
                <w:b/>
                <w:bCs/>
              </w:rPr>
              <w:t xml:space="preserve">Workgroup Alternative CUSC Modification </w:t>
            </w:r>
            <w:bookmarkStart w:id="208" w:name="_BPDCI_208"/>
            <w:bookmarkStart w:id="209" w:name="_DV_C21"/>
            <w:r w:rsidRPr="00530856">
              <w:rPr>
                <w:rFonts w:ascii="Arial" w:hAnsi="Arial" w:cs="Arial"/>
                <w:bCs/>
              </w:rPr>
              <w:t>to</w:t>
            </w:r>
            <w:r w:rsidRPr="00530856">
              <w:rPr>
                <w:rFonts w:ascii="Arial" w:hAnsi="Arial" w:cs="Arial"/>
                <w:b/>
                <w:bCs/>
              </w:rPr>
              <w:t xml:space="preserve"> </w:t>
            </w:r>
            <w:bookmarkEnd w:id="208"/>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10" w:name="_DV_X17"/>
            <w:bookmarkStart w:id="211" w:name="_DV_C22"/>
            <w:bookmarkEnd w:id="209"/>
            <w:r w:rsidRPr="00530856">
              <w:rPr>
                <w:rStyle w:val="DeltaViewMoveDestination"/>
                <w:rFonts w:ascii="Arial" w:hAnsi="Arial" w:cs="Arial"/>
                <w:color w:val="auto"/>
                <w:u w:val="none"/>
              </w:rPr>
              <w:t xml:space="preserve">which contains the information </w:t>
            </w:r>
            <w:bookmarkStart w:id="212" w:name="_DV_C23"/>
            <w:bookmarkEnd w:id="210"/>
            <w:bookmarkEnd w:id="211"/>
            <w:r w:rsidRPr="00530856">
              <w:rPr>
                <w:rStyle w:val="DeltaViewInsertion"/>
                <w:rFonts w:ascii="Arial" w:hAnsi="Arial" w:cs="Arial"/>
                <w:color w:val="auto"/>
                <w:u w:val="none"/>
              </w:rPr>
              <w:t xml:space="preserve">referred to </w:t>
            </w:r>
            <w:proofErr w:type="spellStart"/>
            <w:r w:rsidRPr="00530856">
              <w:rPr>
                <w:rStyle w:val="DeltaViewInsertion"/>
                <w:rFonts w:ascii="Arial" w:hAnsi="Arial" w:cs="Arial"/>
                <w:color w:val="auto"/>
                <w:u w:val="none"/>
              </w:rPr>
              <w:t>at</w:t>
            </w:r>
            <w:proofErr w:type="spellEnd"/>
            <w:r w:rsidRPr="00530856">
              <w:rPr>
                <w:rStyle w:val="DeltaViewInsertion"/>
                <w:rFonts w:ascii="Arial" w:hAnsi="Arial" w:cs="Arial"/>
                <w:color w:val="auto"/>
                <w:u w:val="none"/>
              </w:rPr>
              <w:t xml:space="preserve">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13" w:name="_DV_M11"/>
            <w:bookmarkEnd w:id="212"/>
            <w:bookmarkEnd w:id="213"/>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14" w:name="_BPDCD_211"/>
            <w:r w:rsidRPr="00530856">
              <w:rPr>
                <w:rFonts w:ascii="Arial" w:hAnsi="Arial" w:cs="Arial"/>
              </w:rPr>
              <w:t xml:space="preserve">an </w:t>
            </w:r>
            <w:bookmarkEnd w:id="214"/>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15" w:name="_DV_C24"/>
            <w:r w:rsidRPr="00530856">
              <w:rPr>
                <w:rStyle w:val="DeltaViewInsertion"/>
                <w:rFonts w:ascii="Arial" w:hAnsi="Arial" w:cs="Arial"/>
                <w:color w:val="auto"/>
                <w:u w:val="none"/>
              </w:rPr>
              <w:t xml:space="preserve">(either </w:t>
            </w:r>
            <w:proofErr w:type="gramStart"/>
            <w:r w:rsidRPr="00530856">
              <w:rPr>
                <w:rStyle w:val="DeltaViewInsertion"/>
                <w:rFonts w:ascii="Arial" w:hAnsi="Arial" w:cs="Arial"/>
                <w:color w:val="auto"/>
                <w:u w:val="none"/>
              </w:rPr>
              <w:t>as a result of</w:t>
            </w:r>
            <w:proofErr w:type="gramEnd"/>
            <w:r w:rsidRPr="00530856">
              <w:rPr>
                <w:rStyle w:val="DeltaViewInsertion"/>
                <w:rFonts w:ascii="Arial" w:hAnsi="Arial" w:cs="Arial"/>
                <w:color w:val="auto"/>
                <w:u w:val="none"/>
              </w:rPr>
              <w:t xml:space="preserve">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16" w:name="_DV_M12"/>
            <w:bookmarkEnd w:id="215"/>
            <w:bookmarkEnd w:id="216"/>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17" w:name="_DV_C26"/>
            <w:r w:rsidRPr="00530856">
              <w:rPr>
                <w:rStyle w:val="DeltaViewInsertion"/>
                <w:rFonts w:ascii="Arial" w:hAnsi="Arial" w:cs="Arial"/>
                <w:color w:val="auto"/>
                <w:u w:val="none"/>
              </w:rPr>
              <w:t>majority of the</w:t>
            </w:r>
            <w:bookmarkStart w:id="218" w:name="_DV_M13"/>
            <w:bookmarkEnd w:id="217"/>
            <w:bookmarkEnd w:id="218"/>
            <w:r w:rsidRPr="00530856">
              <w:rPr>
                <w:rFonts w:ascii="Arial" w:hAnsi="Arial" w:cs="Arial"/>
              </w:rPr>
              <w:t xml:space="preserve"> members</w:t>
            </w:r>
            <w:bookmarkStart w:id="219"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20" w:name="_DV_M14"/>
            <w:bookmarkEnd w:id="219"/>
            <w:bookmarkEnd w:id="220"/>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77777777" w:rsidR="007350DA" w:rsidRDefault="007350DA"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 xml:space="preserve">SCR </w:t>
            </w:r>
            <w:proofErr w:type="gramStart"/>
            <w:r w:rsidRPr="009A2FB7">
              <w:rPr>
                <w:rFonts w:ascii="Arial" w:hAnsi="Arial" w:cs="Arial"/>
                <w:b/>
              </w:rPr>
              <w:t>Guidance</w:t>
            </w:r>
            <w:r w:rsidRPr="009A2FB7">
              <w:rPr>
                <w:rFonts w:ascii="Arial" w:hAnsi="Arial" w:cs="Arial"/>
              </w:rPr>
              <w:t>;</w:t>
            </w:r>
            <w:proofErr w:type="gramEnd"/>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means, in relation to an Authority Led CUSC Modification Proposal, the report prepared pursuant to and in accordance with Section 8 Paragraph 8.17B.</w:t>
            </w:r>
            <w:proofErr w:type="gramStart"/>
            <w:r w:rsidRPr="009A2FB7">
              <w:rPr>
                <w:rFonts w:ascii="Arial" w:hAnsi="Arial" w:cs="Arial"/>
              </w:rPr>
              <w:t>2;</w:t>
            </w:r>
            <w:proofErr w:type="gramEnd"/>
            <w:r w:rsidRPr="009A2FB7">
              <w:rPr>
                <w:rFonts w:ascii="Arial" w:hAnsi="Arial" w:cs="Arial"/>
              </w:rPr>
              <w:t xml:space="preserve">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has the meaning given to it in Section 8 Paragraph 8.</w:t>
            </w:r>
            <w:proofErr w:type="gramStart"/>
            <w:r w:rsidRPr="009A2FB7">
              <w:rPr>
                <w:rFonts w:ascii="Arial" w:hAnsi="Arial" w:cs="Arial"/>
              </w:rPr>
              <w:t>17C;</w:t>
            </w:r>
            <w:proofErr w:type="gramEnd"/>
            <w:r w:rsidRPr="009A2FB7">
              <w:rPr>
                <w:rFonts w:ascii="Arial" w:hAnsi="Arial" w:cs="Arial"/>
              </w:rPr>
              <w:t xml:space="preserve">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33"/>
      <w:headerReference w:type="default" r:id="rId34"/>
      <w:footerReference w:type="even" r:id="rId35"/>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3" w:author="Author" w:initials="A">
    <w:p w14:paraId="7725147A" w14:textId="77777777" w:rsidR="00B32AB0" w:rsidRDefault="00B37AB7" w:rsidP="00805011">
      <w:pPr>
        <w:pStyle w:val="CommentText"/>
      </w:pPr>
      <w:r>
        <w:rPr>
          <w:rStyle w:val="CommentReference"/>
        </w:rPr>
        <w:annotationRef/>
      </w:r>
      <w:r w:rsidR="00B32AB0">
        <w:t>Applicable to Original, WACM1, WACM2 and WACM3</w:t>
      </w:r>
    </w:p>
  </w:comment>
  <w:comment w:id="170" w:author="Author" w:initials="A">
    <w:p w14:paraId="561EE004" w14:textId="22553C6D" w:rsidR="00B32AB0" w:rsidRDefault="00AB2145" w:rsidP="00DF18CE">
      <w:pPr>
        <w:pStyle w:val="CommentText"/>
      </w:pPr>
      <w:r>
        <w:rPr>
          <w:rStyle w:val="CommentReference"/>
        </w:rPr>
        <w:annotationRef/>
      </w:r>
      <w:r w:rsidR="00B32AB0">
        <w:t>WACM1 and WACM3 only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725147A" w15:done="0"/>
  <w15:commentEx w15:paraId="561EE00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25147A" w16cid:durableId="296C98E1"/>
  <w16cid:commentId w16cid:paraId="561EE004" w16cid:durableId="296DCD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B7130" w14:textId="77777777" w:rsidR="00A0328F" w:rsidRDefault="00A0328F">
      <w:r>
        <w:separator/>
      </w:r>
    </w:p>
  </w:endnote>
  <w:endnote w:type="continuationSeparator" w:id="0">
    <w:p w14:paraId="1F56741F" w14:textId="77777777" w:rsidR="00A0328F" w:rsidRDefault="00A0328F">
      <w:r>
        <w:continuationSeparator/>
      </w:r>
    </w:p>
  </w:endnote>
  <w:endnote w:type="continuationNotice" w:id="1">
    <w:p w14:paraId="00C5B0E9" w14:textId="77777777" w:rsidR="00A0328F" w:rsidRDefault="00A03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18CE1EFE"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722623">
      <w:rPr>
        <w:rFonts w:ascii="Arial" w:hAnsi="Arial" w:cs="Arial"/>
        <w:sz w:val="20"/>
        <w:szCs w:val="20"/>
        <w:lang w:eastAsia="en-GB"/>
      </w:rPr>
      <w:t>2</w:t>
    </w:r>
    <w:r w:rsidR="00CB4D79">
      <w:rPr>
        <w:rFonts w:ascii="Arial" w:hAnsi="Arial" w:cs="Arial"/>
        <w:sz w:val="20"/>
        <w:szCs w:val="20"/>
        <w:lang w:eastAsia="en-GB"/>
      </w:rPr>
      <w:t xml:space="preserve"> </w:t>
    </w:r>
    <w:r w:rsidR="00722623">
      <w:rPr>
        <w:rFonts w:ascii="Arial" w:hAnsi="Arial" w:cs="Arial"/>
        <w:sz w:val="20"/>
        <w:szCs w:val="20"/>
        <w:lang w:eastAsia="en-GB"/>
      </w:rPr>
      <w:t>18 January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43D93" w14:textId="77777777" w:rsidR="00A0328F" w:rsidRDefault="00A0328F">
      <w:r>
        <w:separator/>
      </w:r>
    </w:p>
  </w:footnote>
  <w:footnote w:type="continuationSeparator" w:id="0">
    <w:p w14:paraId="2A9CBA2C" w14:textId="77777777" w:rsidR="00A0328F" w:rsidRDefault="00A0328F">
      <w:r>
        <w:continuationSeparator/>
      </w:r>
    </w:p>
  </w:footnote>
  <w:footnote w:type="continuationNotice" w:id="1">
    <w:p w14:paraId="416BA977" w14:textId="77777777" w:rsidR="00A0328F" w:rsidRDefault="00A0328F"/>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279D" w14:textId="77777777" w:rsidR="00722623" w:rsidRDefault="007226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37A73B52" w:rsidR="00BA40C9" w:rsidRDefault="00BA40C9" w:rsidP="00AE3A4F">
    <w:pPr>
      <w:pStyle w:val="Header"/>
      <w:tabs>
        <w:tab w:val="left" w:pos="1531"/>
      </w:tabs>
    </w:pPr>
    <w:r>
      <w:rPr>
        <w:rFonts w:ascii="Arial" w:hAnsi="Arial" w:cs="Arial"/>
        <w:sz w:val="20"/>
      </w:rPr>
      <w:t>CUSC v1.</w:t>
    </w:r>
    <w:r w:rsidR="00FB358A">
      <w:rPr>
        <w:rFonts w:ascii="Arial" w:hAnsi="Arial" w:cs="Arial"/>
        <w:sz w:val="20"/>
      </w:rPr>
      <w:t>9</w:t>
    </w:r>
    <w:r w:rsidR="00722623">
      <w:rPr>
        <w:rFonts w:ascii="Arial" w:hAnsi="Arial" w:cs="Arial"/>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4A9CC" w14:textId="10C18E1A" w:rsidR="00BA40C9" w:rsidRDefault="00AE3A4F" w:rsidP="00D65833">
    <w:pPr>
      <w:pStyle w:val="Header"/>
    </w:pPr>
    <w:r>
      <w:tab/>
    </w:r>
    <w:r>
      <w:rPr>
        <w:rFonts w:ascii="Arial" w:hAnsi="Arial" w:cs="Arial"/>
        <w:sz w:val="20"/>
      </w:rPr>
      <w:t>CUSC v1.</w:t>
    </w:r>
    <w:r w:rsidR="00FB358A">
      <w:rPr>
        <w:rFonts w:ascii="Arial" w:hAnsi="Arial" w:cs="Arial"/>
        <w:sz w:val="20"/>
      </w:rPr>
      <w:t>9</w:t>
    </w:r>
    <w:r w:rsidR="00D65833">
      <w:rPr>
        <w:rFonts w:ascii="Arial" w:hAnsi="Arial" w:cs="Arial"/>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197812898">
    <w:abstractNumId w:val="7"/>
  </w:num>
  <w:num w:numId="2" w16cid:durableId="1988431479">
    <w:abstractNumId w:val="6"/>
  </w:num>
  <w:num w:numId="3" w16cid:durableId="1033069077">
    <w:abstractNumId w:val="5"/>
  </w:num>
  <w:num w:numId="4" w16cid:durableId="1759907979">
    <w:abstractNumId w:val="4"/>
  </w:num>
  <w:num w:numId="5" w16cid:durableId="469325570">
    <w:abstractNumId w:val="8"/>
  </w:num>
  <w:num w:numId="6" w16cid:durableId="1949701824">
    <w:abstractNumId w:val="3"/>
  </w:num>
  <w:num w:numId="7" w16cid:durableId="1145467141">
    <w:abstractNumId w:val="2"/>
  </w:num>
  <w:num w:numId="8" w16cid:durableId="1419791186">
    <w:abstractNumId w:val="1"/>
  </w:num>
  <w:num w:numId="9" w16cid:durableId="881941032">
    <w:abstractNumId w:val="9"/>
  </w:num>
  <w:num w:numId="10" w16cid:durableId="1253589465">
    <w:abstractNumId w:val="7"/>
  </w:num>
  <w:num w:numId="11" w16cid:durableId="544296839">
    <w:abstractNumId w:val="6"/>
  </w:num>
  <w:num w:numId="12" w16cid:durableId="824399601">
    <w:abstractNumId w:val="5"/>
  </w:num>
  <w:num w:numId="13" w16cid:durableId="68162336">
    <w:abstractNumId w:val="4"/>
  </w:num>
  <w:num w:numId="14" w16cid:durableId="1506479220">
    <w:abstractNumId w:val="8"/>
  </w:num>
  <w:num w:numId="15" w16cid:durableId="627668161">
    <w:abstractNumId w:val="3"/>
  </w:num>
  <w:num w:numId="16" w16cid:durableId="1765150407">
    <w:abstractNumId w:val="2"/>
  </w:num>
  <w:num w:numId="17" w16cid:durableId="1942837021">
    <w:abstractNumId w:val="0"/>
  </w:num>
  <w:num w:numId="18" w16cid:durableId="1940984963">
    <w:abstractNumId w:val="25"/>
  </w:num>
  <w:num w:numId="19" w16cid:durableId="1883590737">
    <w:abstractNumId w:val="10"/>
  </w:num>
  <w:num w:numId="20" w16cid:durableId="1426805374">
    <w:abstractNumId w:val="10"/>
  </w:num>
  <w:num w:numId="21" w16cid:durableId="2019427946">
    <w:abstractNumId w:val="10"/>
  </w:num>
  <w:num w:numId="22" w16cid:durableId="186405122">
    <w:abstractNumId w:val="10"/>
  </w:num>
  <w:num w:numId="23" w16cid:durableId="177237296">
    <w:abstractNumId w:val="30"/>
  </w:num>
  <w:num w:numId="24" w16cid:durableId="2047679478">
    <w:abstractNumId w:val="24"/>
  </w:num>
  <w:num w:numId="25" w16cid:durableId="986973801">
    <w:abstractNumId w:val="32"/>
  </w:num>
  <w:num w:numId="26" w16cid:durableId="872695352">
    <w:abstractNumId w:val="34"/>
  </w:num>
  <w:num w:numId="27" w16cid:durableId="648826145">
    <w:abstractNumId w:val="28"/>
  </w:num>
  <w:num w:numId="28" w16cid:durableId="1330981290">
    <w:abstractNumId w:val="33"/>
  </w:num>
  <w:num w:numId="29" w16cid:durableId="1478180787">
    <w:abstractNumId w:val="35"/>
  </w:num>
  <w:num w:numId="30" w16cid:durableId="771626579">
    <w:abstractNumId w:val="17"/>
  </w:num>
  <w:num w:numId="31" w16cid:durableId="1392072229">
    <w:abstractNumId w:val="13"/>
  </w:num>
  <w:num w:numId="32" w16cid:durableId="1158426534">
    <w:abstractNumId w:val="27"/>
  </w:num>
  <w:num w:numId="33" w16cid:durableId="83383607">
    <w:abstractNumId w:val="20"/>
  </w:num>
  <w:num w:numId="34" w16cid:durableId="1767116939">
    <w:abstractNumId w:val="23"/>
  </w:num>
  <w:num w:numId="35" w16cid:durableId="1304469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1206286739">
    <w:abstractNumId w:val="15"/>
  </w:num>
  <w:num w:numId="37" w16cid:durableId="439421606">
    <w:abstractNumId w:val="22"/>
  </w:num>
  <w:num w:numId="38" w16cid:durableId="1928273066">
    <w:abstractNumId w:val="11"/>
  </w:num>
  <w:num w:numId="39" w16cid:durableId="319889604">
    <w:abstractNumId w:val="16"/>
  </w:num>
  <w:num w:numId="40" w16cid:durableId="1073510440">
    <w:abstractNumId w:val="18"/>
  </w:num>
  <w:num w:numId="41" w16cid:durableId="650526168">
    <w:abstractNumId w:val="36"/>
  </w:num>
  <w:num w:numId="42" w16cid:durableId="17544721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54959893">
    <w:abstractNumId w:val="12"/>
  </w:num>
  <w:num w:numId="44" w16cid:durableId="1371884417">
    <w:abstractNumId w:val="26"/>
  </w:num>
  <w:num w:numId="45" w16cid:durableId="435756482">
    <w:abstractNumId w:val="19"/>
  </w:num>
  <w:num w:numId="46" w16cid:durableId="162278755">
    <w:abstractNumId w:val="37"/>
  </w:num>
  <w:num w:numId="47" w16cid:durableId="1057125959">
    <w:abstractNumId w:val="21"/>
  </w:num>
  <w:num w:numId="48" w16cid:durableId="166402734">
    <w:abstractNumId w:val="31"/>
  </w:num>
  <w:num w:numId="49" w16cid:durableId="1445733146">
    <w:abstractNumId w:val="14"/>
  </w:num>
  <w:num w:numId="50" w16cid:durableId="560991501">
    <w:abstractNumId w:val="38"/>
  </w:num>
  <w:num w:numId="51" w16cid:durableId="168030645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50E8"/>
    <w:rsid w:val="00020080"/>
    <w:rsid w:val="00022137"/>
    <w:rsid w:val="00022A63"/>
    <w:rsid w:val="00022DEC"/>
    <w:rsid w:val="00024F58"/>
    <w:rsid w:val="00027F0D"/>
    <w:rsid w:val="00042B66"/>
    <w:rsid w:val="00042B77"/>
    <w:rsid w:val="00055BA9"/>
    <w:rsid w:val="000567DD"/>
    <w:rsid w:val="00057D3C"/>
    <w:rsid w:val="00057E03"/>
    <w:rsid w:val="0006010E"/>
    <w:rsid w:val="000616C2"/>
    <w:rsid w:val="00062C0A"/>
    <w:rsid w:val="00062FF6"/>
    <w:rsid w:val="000632ED"/>
    <w:rsid w:val="000705E0"/>
    <w:rsid w:val="00073ED6"/>
    <w:rsid w:val="00075E76"/>
    <w:rsid w:val="00077047"/>
    <w:rsid w:val="00091B4E"/>
    <w:rsid w:val="0009409D"/>
    <w:rsid w:val="00097F4B"/>
    <w:rsid w:val="000A17E9"/>
    <w:rsid w:val="000A1921"/>
    <w:rsid w:val="000A2E14"/>
    <w:rsid w:val="000A3FD7"/>
    <w:rsid w:val="000A641B"/>
    <w:rsid w:val="000B1274"/>
    <w:rsid w:val="000B536C"/>
    <w:rsid w:val="000B5BC4"/>
    <w:rsid w:val="000C6231"/>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32183"/>
    <w:rsid w:val="00134809"/>
    <w:rsid w:val="0013489E"/>
    <w:rsid w:val="0014007E"/>
    <w:rsid w:val="00141FC6"/>
    <w:rsid w:val="00142A9E"/>
    <w:rsid w:val="001455C8"/>
    <w:rsid w:val="00146FD7"/>
    <w:rsid w:val="001502C3"/>
    <w:rsid w:val="001502E7"/>
    <w:rsid w:val="001504E1"/>
    <w:rsid w:val="0015052C"/>
    <w:rsid w:val="00152684"/>
    <w:rsid w:val="00152786"/>
    <w:rsid w:val="001538AC"/>
    <w:rsid w:val="00155655"/>
    <w:rsid w:val="00155C35"/>
    <w:rsid w:val="0016761E"/>
    <w:rsid w:val="001729A6"/>
    <w:rsid w:val="00172E01"/>
    <w:rsid w:val="00172F51"/>
    <w:rsid w:val="00174197"/>
    <w:rsid w:val="001745CB"/>
    <w:rsid w:val="00175745"/>
    <w:rsid w:val="00175EE8"/>
    <w:rsid w:val="00181324"/>
    <w:rsid w:val="0018220C"/>
    <w:rsid w:val="001900B8"/>
    <w:rsid w:val="00190FFA"/>
    <w:rsid w:val="00194937"/>
    <w:rsid w:val="00196262"/>
    <w:rsid w:val="0019675B"/>
    <w:rsid w:val="001A11A2"/>
    <w:rsid w:val="001A14F0"/>
    <w:rsid w:val="001A3CD3"/>
    <w:rsid w:val="001A7023"/>
    <w:rsid w:val="001A739C"/>
    <w:rsid w:val="001B56CF"/>
    <w:rsid w:val="001B5AF3"/>
    <w:rsid w:val="001C08C9"/>
    <w:rsid w:val="001C0C62"/>
    <w:rsid w:val="001C24DF"/>
    <w:rsid w:val="001C2507"/>
    <w:rsid w:val="001C2C3A"/>
    <w:rsid w:val="001C7267"/>
    <w:rsid w:val="001D72CA"/>
    <w:rsid w:val="001D7803"/>
    <w:rsid w:val="001D7F87"/>
    <w:rsid w:val="001E574B"/>
    <w:rsid w:val="001E606E"/>
    <w:rsid w:val="001E7AFC"/>
    <w:rsid w:val="001F660F"/>
    <w:rsid w:val="00201455"/>
    <w:rsid w:val="00206C6E"/>
    <w:rsid w:val="00207985"/>
    <w:rsid w:val="002104BC"/>
    <w:rsid w:val="00210E71"/>
    <w:rsid w:val="00211A6F"/>
    <w:rsid w:val="00212EA3"/>
    <w:rsid w:val="00215A02"/>
    <w:rsid w:val="00216241"/>
    <w:rsid w:val="00221021"/>
    <w:rsid w:val="00221940"/>
    <w:rsid w:val="00223180"/>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F13"/>
    <w:rsid w:val="00266B0E"/>
    <w:rsid w:val="00282781"/>
    <w:rsid w:val="00283339"/>
    <w:rsid w:val="0028619E"/>
    <w:rsid w:val="002A13DF"/>
    <w:rsid w:val="002A1FD3"/>
    <w:rsid w:val="002A66B2"/>
    <w:rsid w:val="002B1569"/>
    <w:rsid w:val="002B193F"/>
    <w:rsid w:val="002B1EE8"/>
    <w:rsid w:val="002B44D3"/>
    <w:rsid w:val="002B51E6"/>
    <w:rsid w:val="002B5A24"/>
    <w:rsid w:val="002B5E88"/>
    <w:rsid w:val="002C048D"/>
    <w:rsid w:val="002C1048"/>
    <w:rsid w:val="002C3B7E"/>
    <w:rsid w:val="002C4C69"/>
    <w:rsid w:val="002C7E03"/>
    <w:rsid w:val="002D0F5A"/>
    <w:rsid w:val="002D1B2D"/>
    <w:rsid w:val="002D1E6F"/>
    <w:rsid w:val="002D5EF7"/>
    <w:rsid w:val="002E20D5"/>
    <w:rsid w:val="002E4452"/>
    <w:rsid w:val="002F0DA2"/>
    <w:rsid w:val="00300623"/>
    <w:rsid w:val="00304DC6"/>
    <w:rsid w:val="003132E4"/>
    <w:rsid w:val="003176BF"/>
    <w:rsid w:val="00323775"/>
    <w:rsid w:val="00332DB7"/>
    <w:rsid w:val="00333F37"/>
    <w:rsid w:val="0034306F"/>
    <w:rsid w:val="00343F95"/>
    <w:rsid w:val="00344965"/>
    <w:rsid w:val="00345A1D"/>
    <w:rsid w:val="003477F6"/>
    <w:rsid w:val="0035142F"/>
    <w:rsid w:val="003517D0"/>
    <w:rsid w:val="00352271"/>
    <w:rsid w:val="003546ED"/>
    <w:rsid w:val="00366337"/>
    <w:rsid w:val="00366999"/>
    <w:rsid w:val="0037173A"/>
    <w:rsid w:val="00372C62"/>
    <w:rsid w:val="00373D88"/>
    <w:rsid w:val="003758D7"/>
    <w:rsid w:val="00375C70"/>
    <w:rsid w:val="00380239"/>
    <w:rsid w:val="00380A4F"/>
    <w:rsid w:val="0038685E"/>
    <w:rsid w:val="0039011C"/>
    <w:rsid w:val="0039031E"/>
    <w:rsid w:val="00391453"/>
    <w:rsid w:val="00392422"/>
    <w:rsid w:val="0039401F"/>
    <w:rsid w:val="00397964"/>
    <w:rsid w:val="003A1547"/>
    <w:rsid w:val="003A2C33"/>
    <w:rsid w:val="003A3657"/>
    <w:rsid w:val="003A3C38"/>
    <w:rsid w:val="003A7390"/>
    <w:rsid w:val="003A7A97"/>
    <w:rsid w:val="003A7BED"/>
    <w:rsid w:val="003B22FA"/>
    <w:rsid w:val="003B2757"/>
    <w:rsid w:val="003B31C1"/>
    <w:rsid w:val="003B36B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4EB8"/>
    <w:rsid w:val="00416548"/>
    <w:rsid w:val="00416BDE"/>
    <w:rsid w:val="00416C4B"/>
    <w:rsid w:val="00416D49"/>
    <w:rsid w:val="00420A76"/>
    <w:rsid w:val="0042202A"/>
    <w:rsid w:val="0042323F"/>
    <w:rsid w:val="00423432"/>
    <w:rsid w:val="00424287"/>
    <w:rsid w:val="004257DF"/>
    <w:rsid w:val="00430D27"/>
    <w:rsid w:val="0043119C"/>
    <w:rsid w:val="00433F49"/>
    <w:rsid w:val="0043775A"/>
    <w:rsid w:val="00442339"/>
    <w:rsid w:val="00442E09"/>
    <w:rsid w:val="004500BF"/>
    <w:rsid w:val="004508CD"/>
    <w:rsid w:val="00451A88"/>
    <w:rsid w:val="00456F8A"/>
    <w:rsid w:val="00463341"/>
    <w:rsid w:val="00464EBD"/>
    <w:rsid w:val="00465746"/>
    <w:rsid w:val="00465D1D"/>
    <w:rsid w:val="00466296"/>
    <w:rsid w:val="00467A5D"/>
    <w:rsid w:val="00471AA1"/>
    <w:rsid w:val="00471D49"/>
    <w:rsid w:val="00473A97"/>
    <w:rsid w:val="00475CC7"/>
    <w:rsid w:val="00485979"/>
    <w:rsid w:val="00490AB5"/>
    <w:rsid w:val="004958D8"/>
    <w:rsid w:val="004A1AFF"/>
    <w:rsid w:val="004A3465"/>
    <w:rsid w:val="004A3D84"/>
    <w:rsid w:val="004A5AA3"/>
    <w:rsid w:val="004A757D"/>
    <w:rsid w:val="004A7982"/>
    <w:rsid w:val="004A7A8B"/>
    <w:rsid w:val="004B6504"/>
    <w:rsid w:val="004C08E0"/>
    <w:rsid w:val="004C16BF"/>
    <w:rsid w:val="004C2C98"/>
    <w:rsid w:val="004C54B2"/>
    <w:rsid w:val="004C79EC"/>
    <w:rsid w:val="004C7A9B"/>
    <w:rsid w:val="004C7BEC"/>
    <w:rsid w:val="004D0F5D"/>
    <w:rsid w:val="004D379C"/>
    <w:rsid w:val="004D3892"/>
    <w:rsid w:val="004D504B"/>
    <w:rsid w:val="004D5A11"/>
    <w:rsid w:val="004D5A2E"/>
    <w:rsid w:val="004D7064"/>
    <w:rsid w:val="004E4C04"/>
    <w:rsid w:val="004F01B0"/>
    <w:rsid w:val="004F2D47"/>
    <w:rsid w:val="00501C44"/>
    <w:rsid w:val="0051343C"/>
    <w:rsid w:val="00514705"/>
    <w:rsid w:val="00515067"/>
    <w:rsid w:val="0052642F"/>
    <w:rsid w:val="00527153"/>
    <w:rsid w:val="00530856"/>
    <w:rsid w:val="00531F9C"/>
    <w:rsid w:val="00532F78"/>
    <w:rsid w:val="00541A2E"/>
    <w:rsid w:val="00544F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B5091"/>
    <w:rsid w:val="005C6D34"/>
    <w:rsid w:val="005D09EC"/>
    <w:rsid w:val="005D784F"/>
    <w:rsid w:val="005D7C83"/>
    <w:rsid w:val="005E1558"/>
    <w:rsid w:val="005E26B2"/>
    <w:rsid w:val="005E2987"/>
    <w:rsid w:val="005E3C8A"/>
    <w:rsid w:val="005E3EED"/>
    <w:rsid w:val="005E6BBF"/>
    <w:rsid w:val="005E7097"/>
    <w:rsid w:val="005E796B"/>
    <w:rsid w:val="005F0934"/>
    <w:rsid w:val="005F0D18"/>
    <w:rsid w:val="005F1497"/>
    <w:rsid w:val="005F267D"/>
    <w:rsid w:val="005F637E"/>
    <w:rsid w:val="005F6BE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37F96"/>
    <w:rsid w:val="006417B5"/>
    <w:rsid w:val="00642115"/>
    <w:rsid w:val="00650014"/>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5133"/>
    <w:rsid w:val="007011A2"/>
    <w:rsid w:val="00701D81"/>
    <w:rsid w:val="00701F81"/>
    <w:rsid w:val="00703D34"/>
    <w:rsid w:val="007057AA"/>
    <w:rsid w:val="007100FD"/>
    <w:rsid w:val="00710226"/>
    <w:rsid w:val="00710A95"/>
    <w:rsid w:val="007122F3"/>
    <w:rsid w:val="007134F2"/>
    <w:rsid w:val="00716A49"/>
    <w:rsid w:val="0072062B"/>
    <w:rsid w:val="007206FD"/>
    <w:rsid w:val="00722623"/>
    <w:rsid w:val="007232A4"/>
    <w:rsid w:val="00733F8A"/>
    <w:rsid w:val="007350DA"/>
    <w:rsid w:val="00735470"/>
    <w:rsid w:val="00735701"/>
    <w:rsid w:val="00736209"/>
    <w:rsid w:val="00736933"/>
    <w:rsid w:val="00736B31"/>
    <w:rsid w:val="00740F6C"/>
    <w:rsid w:val="00741BF4"/>
    <w:rsid w:val="007454CC"/>
    <w:rsid w:val="00747B0D"/>
    <w:rsid w:val="007526CA"/>
    <w:rsid w:val="00753D47"/>
    <w:rsid w:val="00754C9C"/>
    <w:rsid w:val="0076226B"/>
    <w:rsid w:val="00766A3D"/>
    <w:rsid w:val="00772C50"/>
    <w:rsid w:val="00775A31"/>
    <w:rsid w:val="00780105"/>
    <w:rsid w:val="00784688"/>
    <w:rsid w:val="00785A07"/>
    <w:rsid w:val="00787855"/>
    <w:rsid w:val="00791A57"/>
    <w:rsid w:val="007A30B8"/>
    <w:rsid w:val="007A54B4"/>
    <w:rsid w:val="007B002F"/>
    <w:rsid w:val="007B50DB"/>
    <w:rsid w:val="007C03D8"/>
    <w:rsid w:val="007C3726"/>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728D"/>
    <w:rsid w:val="00817B42"/>
    <w:rsid w:val="00821399"/>
    <w:rsid w:val="008259E1"/>
    <w:rsid w:val="0082609B"/>
    <w:rsid w:val="00826FCE"/>
    <w:rsid w:val="00832304"/>
    <w:rsid w:val="00832825"/>
    <w:rsid w:val="00833B0A"/>
    <w:rsid w:val="00834014"/>
    <w:rsid w:val="008362D0"/>
    <w:rsid w:val="008406A7"/>
    <w:rsid w:val="00842A97"/>
    <w:rsid w:val="0085203B"/>
    <w:rsid w:val="00857088"/>
    <w:rsid w:val="00860FFC"/>
    <w:rsid w:val="00863EDA"/>
    <w:rsid w:val="008654EE"/>
    <w:rsid w:val="00866DA9"/>
    <w:rsid w:val="00882E85"/>
    <w:rsid w:val="008832B3"/>
    <w:rsid w:val="00885CA5"/>
    <w:rsid w:val="00887324"/>
    <w:rsid w:val="00890CE9"/>
    <w:rsid w:val="00897BC6"/>
    <w:rsid w:val="008A1AA0"/>
    <w:rsid w:val="008A2129"/>
    <w:rsid w:val="008A5A0E"/>
    <w:rsid w:val="008A5A96"/>
    <w:rsid w:val="008A7975"/>
    <w:rsid w:val="008B3708"/>
    <w:rsid w:val="008B46E9"/>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562C"/>
    <w:rsid w:val="008E5C4D"/>
    <w:rsid w:val="008F1F3B"/>
    <w:rsid w:val="00901434"/>
    <w:rsid w:val="00901AFB"/>
    <w:rsid w:val="00902BE5"/>
    <w:rsid w:val="00903A8E"/>
    <w:rsid w:val="0090418F"/>
    <w:rsid w:val="009051CC"/>
    <w:rsid w:val="00905B15"/>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3D7"/>
    <w:rsid w:val="009625ED"/>
    <w:rsid w:val="00967F6F"/>
    <w:rsid w:val="009736F7"/>
    <w:rsid w:val="00976E4F"/>
    <w:rsid w:val="00977D54"/>
    <w:rsid w:val="00984406"/>
    <w:rsid w:val="00985C23"/>
    <w:rsid w:val="0098637B"/>
    <w:rsid w:val="0098778F"/>
    <w:rsid w:val="00990BEB"/>
    <w:rsid w:val="009969D6"/>
    <w:rsid w:val="00997FB5"/>
    <w:rsid w:val="009A2FB7"/>
    <w:rsid w:val="009A47A8"/>
    <w:rsid w:val="009A6FF3"/>
    <w:rsid w:val="009B41AF"/>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A7A"/>
    <w:rsid w:val="009F0D25"/>
    <w:rsid w:val="009F4267"/>
    <w:rsid w:val="009F6636"/>
    <w:rsid w:val="009F6BF6"/>
    <w:rsid w:val="009F7A98"/>
    <w:rsid w:val="009F7CE1"/>
    <w:rsid w:val="009F7F7C"/>
    <w:rsid w:val="00A0042A"/>
    <w:rsid w:val="00A0211B"/>
    <w:rsid w:val="00A02127"/>
    <w:rsid w:val="00A0328F"/>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2A80"/>
    <w:rsid w:val="00A45A14"/>
    <w:rsid w:val="00A45DCA"/>
    <w:rsid w:val="00A47926"/>
    <w:rsid w:val="00A55C80"/>
    <w:rsid w:val="00A5788D"/>
    <w:rsid w:val="00A604BC"/>
    <w:rsid w:val="00A63071"/>
    <w:rsid w:val="00A649D7"/>
    <w:rsid w:val="00A64E8D"/>
    <w:rsid w:val="00A7178F"/>
    <w:rsid w:val="00A736D7"/>
    <w:rsid w:val="00A742E1"/>
    <w:rsid w:val="00A76038"/>
    <w:rsid w:val="00A77017"/>
    <w:rsid w:val="00A777E8"/>
    <w:rsid w:val="00A84F95"/>
    <w:rsid w:val="00A90EFD"/>
    <w:rsid w:val="00A947A9"/>
    <w:rsid w:val="00A95F1E"/>
    <w:rsid w:val="00AA41D0"/>
    <w:rsid w:val="00AA50AD"/>
    <w:rsid w:val="00AA6ED0"/>
    <w:rsid w:val="00AB2145"/>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DA9"/>
    <w:rsid w:val="00AD5688"/>
    <w:rsid w:val="00AD7F92"/>
    <w:rsid w:val="00AE20FC"/>
    <w:rsid w:val="00AE2433"/>
    <w:rsid w:val="00AE3A4F"/>
    <w:rsid w:val="00AE4777"/>
    <w:rsid w:val="00AF1C34"/>
    <w:rsid w:val="00AF434D"/>
    <w:rsid w:val="00AF6318"/>
    <w:rsid w:val="00B00411"/>
    <w:rsid w:val="00B00EB7"/>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2AB0"/>
    <w:rsid w:val="00B37AB7"/>
    <w:rsid w:val="00B4623F"/>
    <w:rsid w:val="00B50ACF"/>
    <w:rsid w:val="00B51A7F"/>
    <w:rsid w:val="00B526E7"/>
    <w:rsid w:val="00B53096"/>
    <w:rsid w:val="00B60E4B"/>
    <w:rsid w:val="00B61528"/>
    <w:rsid w:val="00B63799"/>
    <w:rsid w:val="00B71C7C"/>
    <w:rsid w:val="00B739A8"/>
    <w:rsid w:val="00B73CDA"/>
    <w:rsid w:val="00B74A4C"/>
    <w:rsid w:val="00B75C44"/>
    <w:rsid w:val="00B810E5"/>
    <w:rsid w:val="00B8175B"/>
    <w:rsid w:val="00B82265"/>
    <w:rsid w:val="00B84282"/>
    <w:rsid w:val="00B87B3A"/>
    <w:rsid w:val="00B87DA9"/>
    <w:rsid w:val="00B9063E"/>
    <w:rsid w:val="00B91AF5"/>
    <w:rsid w:val="00B93EE9"/>
    <w:rsid w:val="00B95903"/>
    <w:rsid w:val="00B979F7"/>
    <w:rsid w:val="00BA1C7B"/>
    <w:rsid w:val="00BA1EAC"/>
    <w:rsid w:val="00BA34C0"/>
    <w:rsid w:val="00BA40C9"/>
    <w:rsid w:val="00BA5C7B"/>
    <w:rsid w:val="00BA60D9"/>
    <w:rsid w:val="00BA682B"/>
    <w:rsid w:val="00BA6C9C"/>
    <w:rsid w:val="00BA71A6"/>
    <w:rsid w:val="00BB683E"/>
    <w:rsid w:val="00BC3548"/>
    <w:rsid w:val="00BC3CBC"/>
    <w:rsid w:val="00BC5AE0"/>
    <w:rsid w:val="00BC61C6"/>
    <w:rsid w:val="00BD656E"/>
    <w:rsid w:val="00BE1671"/>
    <w:rsid w:val="00BE7381"/>
    <w:rsid w:val="00BF1EBF"/>
    <w:rsid w:val="00BF2D43"/>
    <w:rsid w:val="00BF77B2"/>
    <w:rsid w:val="00C0057D"/>
    <w:rsid w:val="00C0168A"/>
    <w:rsid w:val="00C024CD"/>
    <w:rsid w:val="00C02978"/>
    <w:rsid w:val="00C03B94"/>
    <w:rsid w:val="00C11654"/>
    <w:rsid w:val="00C11EB9"/>
    <w:rsid w:val="00C13242"/>
    <w:rsid w:val="00C13369"/>
    <w:rsid w:val="00C153CD"/>
    <w:rsid w:val="00C15E4B"/>
    <w:rsid w:val="00C31753"/>
    <w:rsid w:val="00C3272F"/>
    <w:rsid w:val="00C33398"/>
    <w:rsid w:val="00C342C8"/>
    <w:rsid w:val="00C34A6B"/>
    <w:rsid w:val="00C363DD"/>
    <w:rsid w:val="00C40E91"/>
    <w:rsid w:val="00C41037"/>
    <w:rsid w:val="00C436F1"/>
    <w:rsid w:val="00C463B9"/>
    <w:rsid w:val="00C52077"/>
    <w:rsid w:val="00C53DA3"/>
    <w:rsid w:val="00C61D2E"/>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B01CD"/>
    <w:rsid w:val="00CB03FF"/>
    <w:rsid w:val="00CB21AE"/>
    <w:rsid w:val="00CB4D79"/>
    <w:rsid w:val="00CB65D6"/>
    <w:rsid w:val="00CC1A3E"/>
    <w:rsid w:val="00CC2624"/>
    <w:rsid w:val="00CC3610"/>
    <w:rsid w:val="00CC7E52"/>
    <w:rsid w:val="00CD11C1"/>
    <w:rsid w:val="00CD3D7A"/>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6D69"/>
    <w:rsid w:val="00D43C1C"/>
    <w:rsid w:val="00D43DD7"/>
    <w:rsid w:val="00D4522F"/>
    <w:rsid w:val="00D45239"/>
    <w:rsid w:val="00D47036"/>
    <w:rsid w:val="00D47ED5"/>
    <w:rsid w:val="00D506DF"/>
    <w:rsid w:val="00D50FF5"/>
    <w:rsid w:val="00D52BE0"/>
    <w:rsid w:val="00D52E54"/>
    <w:rsid w:val="00D54AF1"/>
    <w:rsid w:val="00D54D85"/>
    <w:rsid w:val="00D578BF"/>
    <w:rsid w:val="00D60991"/>
    <w:rsid w:val="00D61665"/>
    <w:rsid w:val="00D62155"/>
    <w:rsid w:val="00D634EB"/>
    <w:rsid w:val="00D63D05"/>
    <w:rsid w:val="00D65833"/>
    <w:rsid w:val="00D66FF4"/>
    <w:rsid w:val="00D67FBB"/>
    <w:rsid w:val="00D72015"/>
    <w:rsid w:val="00D73C12"/>
    <w:rsid w:val="00D74934"/>
    <w:rsid w:val="00D81737"/>
    <w:rsid w:val="00D86274"/>
    <w:rsid w:val="00D863E8"/>
    <w:rsid w:val="00D92D7D"/>
    <w:rsid w:val="00D92EBB"/>
    <w:rsid w:val="00D94CDF"/>
    <w:rsid w:val="00DA0AB4"/>
    <w:rsid w:val="00DA285E"/>
    <w:rsid w:val="00DA3D8D"/>
    <w:rsid w:val="00DC0672"/>
    <w:rsid w:val="00DC4C6A"/>
    <w:rsid w:val="00DC5D2E"/>
    <w:rsid w:val="00DC7763"/>
    <w:rsid w:val="00DC7A70"/>
    <w:rsid w:val="00DD2114"/>
    <w:rsid w:val="00DD63C3"/>
    <w:rsid w:val="00DD6DD0"/>
    <w:rsid w:val="00DE3AF2"/>
    <w:rsid w:val="00DE41AF"/>
    <w:rsid w:val="00DE668F"/>
    <w:rsid w:val="00DF0664"/>
    <w:rsid w:val="00E000A3"/>
    <w:rsid w:val="00E04415"/>
    <w:rsid w:val="00E05B15"/>
    <w:rsid w:val="00E07FEE"/>
    <w:rsid w:val="00E10881"/>
    <w:rsid w:val="00E109BD"/>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66A90"/>
    <w:rsid w:val="00E729DE"/>
    <w:rsid w:val="00E74A8C"/>
    <w:rsid w:val="00E7557D"/>
    <w:rsid w:val="00E80BA9"/>
    <w:rsid w:val="00E81653"/>
    <w:rsid w:val="00E84D0F"/>
    <w:rsid w:val="00E9014E"/>
    <w:rsid w:val="00E937B3"/>
    <w:rsid w:val="00E97140"/>
    <w:rsid w:val="00E9776A"/>
    <w:rsid w:val="00E97F6A"/>
    <w:rsid w:val="00EA4DFC"/>
    <w:rsid w:val="00EA586E"/>
    <w:rsid w:val="00EA607C"/>
    <w:rsid w:val="00EA697D"/>
    <w:rsid w:val="00EA7F96"/>
    <w:rsid w:val="00EB4727"/>
    <w:rsid w:val="00EB5564"/>
    <w:rsid w:val="00EB65D8"/>
    <w:rsid w:val="00EB75D4"/>
    <w:rsid w:val="00EC3326"/>
    <w:rsid w:val="00EC5D44"/>
    <w:rsid w:val="00EC7D5A"/>
    <w:rsid w:val="00ED0CF6"/>
    <w:rsid w:val="00ED1A9A"/>
    <w:rsid w:val="00ED2602"/>
    <w:rsid w:val="00ED407F"/>
    <w:rsid w:val="00ED51D9"/>
    <w:rsid w:val="00ED68F8"/>
    <w:rsid w:val="00EE5FF5"/>
    <w:rsid w:val="00EE65B0"/>
    <w:rsid w:val="00EE6C1A"/>
    <w:rsid w:val="00EE7607"/>
    <w:rsid w:val="00EF078C"/>
    <w:rsid w:val="00EF3B70"/>
    <w:rsid w:val="00EF502A"/>
    <w:rsid w:val="00F01F66"/>
    <w:rsid w:val="00F04DF0"/>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5176"/>
    <w:rsid w:val="00F96369"/>
    <w:rsid w:val="00F96CF5"/>
    <w:rsid w:val="00F9778A"/>
    <w:rsid w:val="00FA091B"/>
    <w:rsid w:val="00FA20C5"/>
    <w:rsid w:val="00FA5BAA"/>
    <w:rsid w:val="00FB19C8"/>
    <w:rsid w:val="00FB2874"/>
    <w:rsid w:val="00FB358A"/>
    <w:rsid w:val="00FB5A3E"/>
    <w:rsid w:val="00FC0F92"/>
    <w:rsid w:val="00FC26A1"/>
    <w:rsid w:val="00FC550B"/>
    <w:rsid w:val="00FC5A5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wmf"/><Relationship Id="rId25" Type="http://schemas.openxmlformats.org/officeDocument/2006/relationships/image" Target="media/image7.emf"/><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emf"/><Relationship Id="rId32" Type="http://schemas.microsoft.com/office/2016/09/relationships/commentsIds" Target="commentsIds.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image" Target="media/image10.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comments" Target="comments.xm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BA52-8482-472F-8B26-1143951C2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27018</Words>
  <Characters>154009</Characters>
  <Application>Microsoft Office Word</Application>
  <DocSecurity>0</DocSecurity>
  <Lines>1283</Lines>
  <Paragraphs>361</Paragraphs>
  <ScaleCrop>false</ScaleCrop>
  <LinksUpToDate>false</LinksUpToDate>
  <CharactersWithSpaces>180666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v1.92 18 January 2024</dc:title>
  <dc:subject/>
  <dc:creator/>
  <cp:keywords/>
  <cp:lastModifiedBy/>
  <cp:revision>1</cp:revision>
  <cp:lastPrinted>2014-03-31T15:51:00Z</cp:lastPrinted>
  <dcterms:created xsi:type="dcterms:W3CDTF">2024-02-07T17:11:00Z</dcterms:created>
  <dcterms:modified xsi:type="dcterms:W3CDTF">2024-02-07T17:12:00Z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